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3E7" w:rsidRPr="00CF0C58" w:rsidRDefault="00283907" w:rsidP="00CF0C58">
      <w:pPr>
        <w:pStyle w:val="a8"/>
        <w:rPr>
          <w:rFonts w:ascii="Arial" w:hAnsi="Arial" w:cs="Arial"/>
          <w:color w:val="FF0000"/>
          <w:sz w:val="34"/>
          <w:szCs w:val="34"/>
        </w:rPr>
      </w:pPr>
      <w:r w:rsidRPr="00CF0C58">
        <w:rPr>
          <w:rFonts w:ascii="Arial" w:hAnsi="Arial" w:cs="Arial"/>
          <w:color w:val="FF0000"/>
          <w:sz w:val="34"/>
          <w:szCs w:val="34"/>
          <w:lang w:val="en-US"/>
        </w:rPr>
        <w:t>Ecological problems</w:t>
      </w:r>
    </w:p>
    <w:p w:rsidR="006B2E02" w:rsidRDefault="006B2E02">
      <w:pPr>
        <w:rPr>
          <w:rFonts w:ascii="Arial" w:hAnsi="Arial" w:cs="Arial"/>
          <w:color w:val="FF0000"/>
          <w:sz w:val="34"/>
          <w:szCs w:val="34"/>
        </w:rPr>
      </w:pPr>
    </w:p>
    <w:p w:rsidR="006B2E02" w:rsidRPr="006B2E02" w:rsidRDefault="006B2E02" w:rsidP="00AB4ED9">
      <w:pPr>
        <w:spacing w:before="26" w:after="26"/>
        <w:ind w:left="709" w:right="709"/>
        <w:rPr>
          <w:lang w:val="en-US"/>
        </w:rPr>
      </w:pPr>
    </w:p>
    <w:sdt>
      <w:sdtPr>
        <w:rPr>
          <w:lang w:val="el-GR"/>
        </w:rPr>
        <w:id w:val="150721514"/>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CF0C58" w:rsidRDefault="00CF0C58">
          <w:pPr>
            <w:pStyle w:val="a6"/>
          </w:pPr>
          <w:r>
            <w:rPr>
              <w:lang w:val="el-GR"/>
            </w:rPr>
            <w:t>Περιεχόμενα</w:t>
          </w:r>
        </w:p>
        <w:p w:rsidR="00E76FD2" w:rsidRDefault="00CF0C58">
          <w:pPr>
            <w:pStyle w:val="10"/>
            <w:tabs>
              <w:tab w:val="right" w:leader="dot" w:pos="7642"/>
            </w:tabs>
            <w:rPr>
              <w:rFonts w:asciiTheme="minorHAnsi" w:eastAsiaTheme="minorEastAsia" w:hAnsiTheme="minorHAnsi"/>
              <w:noProof/>
              <w:lang w:val="el-GR" w:eastAsia="el-GR"/>
            </w:rPr>
          </w:pPr>
          <w:r>
            <w:fldChar w:fldCharType="begin"/>
          </w:r>
          <w:r>
            <w:instrText xml:space="preserve"> TOC \o "1-3" \h \z \u </w:instrText>
          </w:r>
          <w:r>
            <w:fldChar w:fldCharType="separate"/>
          </w:r>
          <w:hyperlink w:anchor="_Toc509871527" w:history="1">
            <w:r w:rsidR="00E76FD2" w:rsidRPr="0041553C">
              <w:rPr>
                <w:rStyle w:val="-"/>
                <w:rFonts w:ascii="Arial" w:hAnsi="Arial" w:cs="Arial"/>
                <w:noProof/>
              </w:rPr>
              <w:t>Greenhouse Effect</w:t>
            </w:r>
            <w:r w:rsidR="00E76FD2">
              <w:rPr>
                <w:noProof/>
                <w:webHidden/>
              </w:rPr>
              <w:tab/>
            </w:r>
            <w:r w:rsidR="00E76FD2">
              <w:rPr>
                <w:noProof/>
                <w:webHidden/>
              </w:rPr>
              <w:fldChar w:fldCharType="begin"/>
            </w:r>
            <w:r w:rsidR="00E76FD2">
              <w:rPr>
                <w:noProof/>
                <w:webHidden/>
              </w:rPr>
              <w:instrText xml:space="preserve"> PAGEREF _Toc509871527 \h </w:instrText>
            </w:r>
            <w:r w:rsidR="00E76FD2">
              <w:rPr>
                <w:noProof/>
                <w:webHidden/>
              </w:rPr>
            </w:r>
            <w:r w:rsidR="00E76FD2">
              <w:rPr>
                <w:noProof/>
                <w:webHidden/>
              </w:rPr>
              <w:fldChar w:fldCharType="separate"/>
            </w:r>
            <w:r w:rsidR="00E76FD2">
              <w:rPr>
                <w:noProof/>
                <w:webHidden/>
              </w:rPr>
              <w:t>2</w:t>
            </w:r>
            <w:r w:rsidR="00E76FD2">
              <w:rPr>
                <w:noProof/>
                <w:webHidden/>
              </w:rPr>
              <w:fldChar w:fldCharType="end"/>
            </w:r>
          </w:hyperlink>
        </w:p>
        <w:p w:rsidR="00E76FD2" w:rsidRDefault="00E76FD2">
          <w:pPr>
            <w:pStyle w:val="10"/>
            <w:tabs>
              <w:tab w:val="right" w:leader="dot" w:pos="7642"/>
            </w:tabs>
            <w:rPr>
              <w:rFonts w:asciiTheme="minorHAnsi" w:eastAsiaTheme="minorEastAsia" w:hAnsiTheme="minorHAnsi"/>
              <w:noProof/>
              <w:lang w:val="el-GR" w:eastAsia="el-GR"/>
            </w:rPr>
          </w:pPr>
          <w:hyperlink w:anchor="_Toc509871528" w:history="1">
            <w:r w:rsidRPr="0041553C">
              <w:rPr>
                <w:rStyle w:val="-"/>
                <w:rFonts w:ascii="Arial" w:hAnsi="Arial" w:cs="Arial"/>
                <w:noProof/>
              </w:rPr>
              <w:t>Air</w:t>
            </w:r>
            <w:r w:rsidRPr="0041553C">
              <w:rPr>
                <w:rStyle w:val="-"/>
                <w:noProof/>
              </w:rPr>
              <w:t xml:space="preserve"> </w:t>
            </w:r>
            <w:r w:rsidRPr="0041553C">
              <w:rPr>
                <w:rStyle w:val="-"/>
                <w:rFonts w:ascii="Arial" w:hAnsi="Arial" w:cs="Arial"/>
                <w:noProof/>
              </w:rPr>
              <w:t>Pollution</w:t>
            </w:r>
            <w:r>
              <w:rPr>
                <w:noProof/>
                <w:webHidden/>
              </w:rPr>
              <w:tab/>
            </w:r>
            <w:r>
              <w:rPr>
                <w:noProof/>
                <w:webHidden/>
              </w:rPr>
              <w:fldChar w:fldCharType="begin"/>
            </w:r>
            <w:r>
              <w:rPr>
                <w:noProof/>
                <w:webHidden/>
              </w:rPr>
              <w:instrText xml:space="preserve"> PAGEREF _Toc509871528 \h </w:instrText>
            </w:r>
            <w:r>
              <w:rPr>
                <w:noProof/>
                <w:webHidden/>
              </w:rPr>
            </w:r>
            <w:r>
              <w:rPr>
                <w:noProof/>
                <w:webHidden/>
              </w:rPr>
              <w:fldChar w:fldCharType="separate"/>
            </w:r>
            <w:r>
              <w:rPr>
                <w:noProof/>
                <w:webHidden/>
              </w:rPr>
              <w:t>3</w:t>
            </w:r>
            <w:r>
              <w:rPr>
                <w:noProof/>
                <w:webHidden/>
              </w:rPr>
              <w:fldChar w:fldCharType="end"/>
            </w:r>
          </w:hyperlink>
        </w:p>
        <w:p w:rsidR="00E76FD2" w:rsidRDefault="00E76FD2">
          <w:pPr>
            <w:pStyle w:val="10"/>
            <w:tabs>
              <w:tab w:val="right" w:leader="dot" w:pos="7642"/>
            </w:tabs>
            <w:rPr>
              <w:rFonts w:asciiTheme="minorHAnsi" w:eastAsiaTheme="minorEastAsia" w:hAnsiTheme="minorHAnsi"/>
              <w:noProof/>
              <w:lang w:val="el-GR" w:eastAsia="el-GR"/>
            </w:rPr>
          </w:pPr>
          <w:hyperlink w:anchor="_Toc509871529" w:history="1">
            <w:r w:rsidRPr="0041553C">
              <w:rPr>
                <w:rStyle w:val="-"/>
                <w:rFonts w:ascii="Arial" w:hAnsi="Arial" w:cs="Arial"/>
                <w:noProof/>
              </w:rPr>
              <w:t>Water Pollution</w:t>
            </w:r>
            <w:r>
              <w:rPr>
                <w:noProof/>
                <w:webHidden/>
              </w:rPr>
              <w:tab/>
            </w:r>
            <w:r>
              <w:rPr>
                <w:noProof/>
                <w:webHidden/>
              </w:rPr>
              <w:fldChar w:fldCharType="begin"/>
            </w:r>
            <w:r>
              <w:rPr>
                <w:noProof/>
                <w:webHidden/>
              </w:rPr>
              <w:instrText xml:space="preserve"> PAGEREF _Toc509871529 \h </w:instrText>
            </w:r>
            <w:r>
              <w:rPr>
                <w:noProof/>
                <w:webHidden/>
              </w:rPr>
            </w:r>
            <w:r>
              <w:rPr>
                <w:noProof/>
                <w:webHidden/>
              </w:rPr>
              <w:fldChar w:fldCharType="separate"/>
            </w:r>
            <w:r>
              <w:rPr>
                <w:noProof/>
                <w:webHidden/>
              </w:rPr>
              <w:t>4</w:t>
            </w:r>
            <w:r>
              <w:rPr>
                <w:noProof/>
                <w:webHidden/>
              </w:rPr>
              <w:fldChar w:fldCharType="end"/>
            </w:r>
          </w:hyperlink>
        </w:p>
        <w:p w:rsidR="00E76FD2" w:rsidRDefault="00E76FD2">
          <w:pPr>
            <w:pStyle w:val="10"/>
            <w:tabs>
              <w:tab w:val="right" w:leader="dot" w:pos="7642"/>
            </w:tabs>
            <w:rPr>
              <w:rFonts w:asciiTheme="minorHAnsi" w:eastAsiaTheme="minorEastAsia" w:hAnsiTheme="minorHAnsi"/>
              <w:noProof/>
              <w:lang w:val="el-GR" w:eastAsia="el-GR"/>
            </w:rPr>
          </w:pPr>
          <w:hyperlink w:anchor="_Toc509871530" w:history="1">
            <w:r w:rsidRPr="0041553C">
              <w:rPr>
                <w:rStyle w:val="-"/>
                <w:rFonts w:ascii="Arial" w:hAnsi="Arial" w:cs="Arial"/>
                <w:noProof/>
              </w:rPr>
              <w:t>Waste</w:t>
            </w:r>
            <w:r>
              <w:rPr>
                <w:noProof/>
                <w:webHidden/>
              </w:rPr>
              <w:tab/>
            </w:r>
            <w:r>
              <w:rPr>
                <w:noProof/>
                <w:webHidden/>
              </w:rPr>
              <w:fldChar w:fldCharType="begin"/>
            </w:r>
            <w:r>
              <w:rPr>
                <w:noProof/>
                <w:webHidden/>
              </w:rPr>
              <w:instrText xml:space="preserve"> PAGEREF _Toc509871530 \h </w:instrText>
            </w:r>
            <w:r>
              <w:rPr>
                <w:noProof/>
                <w:webHidden/>
              </w:rPr>
            </w:r>
            <w:r>
              <w:rPr>
                <w:noProof/>
                <w:webHidden/>
              </w:rPr>
              <w:fldChar w:fldCharType="separate"/>
            </w:r>
            <w:r>
              <w:rPr>
                <w:noProof/>
                <w:webHidden/>
              </w:rPr>
              <w:t>6</w:t>
            </w:r>
            <w:r>
              <w:rPr>
                <w:noProof/>
                <w:webHidden/>
              </w:rPr>
              <w:fldChar w:fldCharType="end"/>
            </w:r>
          </w:hyperlink>
        </w:p>
        <w:p w:rsidR="00E76FD2" w:rsidRDefault="00E76FD2">
          <w:pPr>
            <w:pStyle w:val="10"/>
            <w:tabs>
              <w:tab w:val="right" w:leader="dot" w:pos="7642"/>
            </w:tabs>
            <w:rPr>
              <w:rFonts w:asciiTheme="minorHAnsi" w:eastAsiaTheme="minorEastAsia" w:hAnsiTheme="minorHAnsi"/>
              <w:noProof/>
              <w:lang w:val="el-GR" w:eastAsia="el-GR"/>
            </w:rPr>
          </w:pPr>
          <w:hyperlink w:anchor="_Toc509871531" w:history="1">
            <w:r w:rsidRPr="0041553C">
              <w:rPr>
                <w:rStyle w:val="-"/>
                <w:rFonts w:ascii="Arial" w:hAnsi="Arial" w:cs="Arial"/>
                <w:noProof/>
              </w:rPr>
              <w:t>Deforestation</w:t>
            </w:r>
            <w:r>
              <w:rPr>
                <w:noProof/>
                <w:webHidden/>
              </w:rPr>
              <w:tab/>
            </w:r>
            <w:r>
              <w:rPr>
                <w:noProof/>
                <w:webHidden/>
              </w:rPr>
              <w:fldChar w:fldCharType="begin"/>
            </w:r>
            <w:r>
              <w:rPr>
                <w:noProof/>
                <w:webHidden/>
              </w:rPr>
              <w:instrText xml:space="preserve"> PAGEREF _Toc509871531 \h </w:instrText>
            </w:r>
            <w:r>
              <w:rPr>
                <w:noProof/>
                <w:webHidden/>
              </w:rPr>
            </w:r>
            <w:r>
              <w:rPr>
                <w:noProof/>
                <w:webHidden/>
              </w:rPr>
              <w:fldChar w:fldCharType="separate"/>
            </w:r>
            <w:r>
              <w:rPr>
                <w:noProof/>
                <w:webHidden/>
              </w:rPr>
              <w:t>7</w:t>
            </w:r>
            <w:r>
              <w:rPr>
                <w:noProof/>
                <w:webHidden/>
              </w:rPr>
              <w:fldChar w:fldCharType="end"/>
            </w:r>
          </w:hyperlink>
        </w:p>
        <w:p w:rsidR="00E76FD2" w:rsidRDefault="00E76FD2">
          <w:pPr>
            <w:pStyle w:val="10"/>
            <w:tabs>
              <w:tab w:val="right" w:leader="dot" w:pos="7642"/>
            </w:tabs>
            <w:rPr>
              <w:rFonts w:asciiTheme="minorHAnsi" w:eastAsiaTheme="minorEastAsia" w:hAnsiTheme="minorHAnsi"/>
              <w:noProof/>
              <w:lang w:val="el-GR" w:eastAsia="el-GR"/>
            </w:rPr>
          </w:pPr>
          <w:hyperlink w:anchor="_Toc509871532" w:history="1">
            <w:r w:rsidRPr="0041553C">
              <w:rPr>
                <w:rStyle w:val="-"/>
                <w:rFonts w:ascii="Arial" w:hAnsi="Arial" w:cs="Arial"/>
                <w:noProof/>
              </w:rPr>
              <w:t>Η Οικογένοιά Μου</w:t>
            </w:r>
            <w:r>
              <w:rPr>
                <w:noProof/>
                <w:webHidden/>
              </w:rPr>
              <w:tab/>
            </w:r>
            <w:r>
              <w:rPr>
                <w:noProof/>
                <w:webHidden/>
              </w:rPr>
              <w:fldChar w:fldCharType="begin"/>
            </w:r>
            <w:r>
              <w:rPr>
                <w:noProof/>
                <w:webHidden/>
              </w:rPr>
              <w:instrText xml:space="preserve"> PAGEREF _Toc509871532 \h </w:instrText>
            </w:r>
            <w:r>
              <w:rPr>
                <w:noProof/>
                <w:webHidden/>
              </w:rPr>
            </w:r>
            <w:r>
              <w:rPr>
                <w:noProof/>
                <w:webHidden/>
              </w:rPr>
              <w:fldChar w:fldCharType="separate"/>
            </w:r>
            <w:r>
              <w:rPr>
                <w:noProof/>
                <w:webHidden/>
              </w:rPr>
              <w:t>8</w:t>
            </w:r>
            <w:r>
              <w:rPr>
                <w:noProof/>
                <w:webHidden/>
              </w:rPr>
              <w:fldChar w:fldCharType="end"/>
            </w:r>
          </w:hyperlink>
        </w:p>
        <w:p w:rsidR="00CF0C58" w:rsidRDefault="00CF0C58">
          <w:r>
            <w:rPr>
              <w:b/>
              <w:bCs/>
            </w:rPr>
            <w:fldChar w:fldCharType="end"/>
          </w:r>
        </w:p>
      </w:sdtContent>
    </w:sdt>
    <w:p w:rsidR="006B2E02" w:rsidRPr="006B2E02" w:rsidRDefault="006B2E02">
      <w:pPr>
        <w:rPr>
          <w:rFonts w:ascii="Arial" w:hAnsi="Arial" w:cs="Arial"/>
          <w:color w:val="FF0000"/>
          <w:sz w:val="34"/>
          <w:szCs w:val="34"/>
        </w:rPr>
      </w:pPr>
    </w:p>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6B2E02" w:rsidRDefault="00283907"/>
    <w:p w:rsidR="00283907" w:rsidRPr="00CF0C58" w:rsidRDefault="00193B5F" w:rsidP="00CF0C58">
      <w:pPr>
        <w:pStyle w:val="1"/>
        <w:rPr>
          <w:rFonts w:ascii="Arial" w:hAnsi="Arial" w:cs="Arial"/>
          <w:color w:val="FF0000"/>
          <w:sz w:val="34"/>
          <w:szCs w:val="34"/>
          <w:lang w:val="en-US"/>
        </w:rPr>
      </w:pPr>
      <w:bookmarkStart w:id="0" w:name="_Toc509871527"/>
      <w:r w:rsidRPr="00CF0C58">
        <w:rPr>
          <w:rFonts w:ascii="Arial" w:hAnsi="Arial" w:cs="Arial"/>
          <w:color w:val="FF0000"/>
          <w:sz w:val="34"/>
          <w:szCs w:val="34"/>
          <w:lang w:val="en-US"/>
        </w:rPr>
        <w:lastRenderedPageBreak/>
        <w:t>Greenhouse Effect</w:t>
      </w:r>
      <w:bookmarkEnd w:id="0"/>
    </w:p>
    <w:p w:rsidR="00283907" w:rsidRDefault="00283907">
      <w:pPr>
        <w:rPr>
          <w:lang w:val="en-US"/>
        </w:rPr>
      </w:pPr>
    </w:p>
    <w:p w:rsidR="00283907" w:rsidRPr="00E76FD2" w:rsidRDefault="00283907" w:rsidP="00283907">
      <w:pPr>
        <w:rPr>
          <w:rFonts w:ascii="Times New Roman" w:hAnsi="Times New Roman" w:cs="Times New Roman"/>
          <w:lang w:val="en-US"/>
        </w:rPr>
      </w:pPr>
      <w:r w:rsidRPr="00E76FD2">
        <w:rPr>
          <w:rFonts w:ascii="Times New Roman" w:hAnsi="Times New Roman" w:cs="Times New Roman"/>
          <w:lang w:val="en-US"/>
        </w:rPr>
        <w:t xml:space="preserve">The greenhouse effect is the process by which radiation from a planet's </w:t>
      </w:r>
      <w:del w:id="1" w:author="USER" w:date="2018-03-27T00:00:00Z">
        <w:r w:rsidR="00667DE1" w:rsidDel="00667DE1">
          <w:rPr>
            <w:rFonts w:ascii="Times New Roman" w:hAnsi="Times New Roman" w:cs="Times New Roman"/>
            <w:lang w:val="en-US"/>
          </w:rPr>
          <w:delText>weather</w:delText>
        </w:r>
      </w:del>
      <w:r w:rsidR="00667DE1">
        <w:rPr>
          <w:rFonts w:ascii="Times New Roman" w:hAnsi="Times New Roman" w:cs="Times New Roman"/>
          <w:lang w:val="en-US"/>
        </w:rPr>
        <w:t xml:space="preserve"> </w:t>
      </w:r>
      <w:proofErr w:type="spellStart"/>
      <w:ins w:id="2" w:author="USER" w:date="2018-03-27T00:00:00Z">
        <w:r w:rsidR="00667DE1">
          <w:rPr>
            <w:rFonts w:ascii="Times New Roman" w:hAnsi="Times New Roman" w:cs="Times New Roman"/>
            <w:lang w:val="en-US"/>
          </w:rPr>
          <w:t>atmospfere</w:t>
        </w:r>
        <w:proofErr w:type="spellEnd"/>
        <w:r w:rsidR="00667DE1">
          <w:rPr>
            <w:rFonts w:ascii="Times New Roman" w:hAnsi="Times New Roman" w:cs="Times New Roman"/>
            <w:lang w:val="en-US"/>
          </w:rPr>
          <w:t xml:space="preserve"> </w:t>
        </w:r>
      </w:ins>
      <w:proofErr w:type="spellStart"/>
      <w:r w:rsidRPr="00E76FD2">
        <w:rPr>
          <w:rFonts w:ascii="Times New Roman" w:hAnsi="Times New Roman" w:cs="Times New Roman"/>
          <w:lang w:val="en-US"/>
        </w:rPr>
        <w:t>warms</w:t>
      </w:r>
      <w:del w:id="3" w:author="USER" w:date="2018-03-26T23:59:00Z">
        <w:r w:rsidRPr="00E76FD2" w:rsidDel="00667DE1">
          <w:rPr>
            <w:rFonts w:ascii="Times New Roman" w:hAnsi="Times New Roman" w:cs="Times New Roman"/>
            <w:lang w:val="en-US"/>
          </w:rPr>
          <w:delText xml:space="preserve"> </w:delText>
        </w:r>
      </w:del>
      <w:r w:rsidRPr="00E76FD2">
        <w:rPr>
          <w:rFonts w:ascii="Times New Roman" w:hAnsi="Times New Roman" w:cs="Times New Roman"/>
          <w:lang w:val="en-US"/>
        </w:rPr>
        <w:t>the</w:t>
      </w:r>
      <w:proofErr w:type="spellEnd"/>
      <w:r w:rsidRPr="00E76FD2">
        <w:rPr>
          <w:rFonts w:ascii="Times New Roman" w:hAnsi="Times New Roman" w:cs="Times New Roman"/>
          <w:lang w:val="en-US"/>
        </w:rPr>
        <w:t xml:space="preserve"> planet's surface to a temperature above what it would be without its</w:t>
      </w:r>
      <w:del w:id="4" w:author="USER" w:date="2018-03-27T00:01:00Z">
        <w:r w:rsidRPr="00E76FD2" w:rsidDel="00667DE1">
          <w:rPr>
            <w:rFonts w:ascii="Times New Roman" w:hAnsi="Times New Roman" w:cs="Times New Roman"/>
            <w:lang w:val="en-US"/>
          </w:rPr>
          <w:delText xml:space="preserve"> atmosphere</w:delText>
        </w:r>
      </w:del>
      <w:ins w:id="5" w:author="USER" w:date="2018-03-27T00:01:00Z">
        <w:r w:rsidR="00667DE1">
          <w:rPr>
            <w:rFonts w:ascii="Times New Roman" w:hAnsi="Times New Roman" w:cs="Times New Roman"/>
            <w:lang w:val="en-US"/>
          </w:rPr>
          <w:t xml:space="preserve"> </w:t>
        </w:r>
        <w:proofErr w:type="spellStart"/>
        <w:r w:rsidR="00667DE1">
          <w:rPr>
            <w:rFonts w:ascii="Times New Roman" w:hAnsi="Times New Roman" w:cs="Times New Roman"/>
            <w:lang w:val="en-US"/>
          </w:rPr>
          <w:t>weathere</w:t>
        </w:r>
      </w:ins>
      <w:proofErr w:type="spellEnd"/>
      <w:r w:rsidRPr="00E76FD2">
        <w:rPr>
          <w:rFonts w:ascii="Times New Roman" w:hAnsi="Times New Roman" w:cs="Times New Roman"/>
          <w:lang w:val="en-US"/>
        </w:rPr>
        <w:t xml:space="preserve">.[1][2]If a planet's atmosphere contains </w:t>
      </w:r>
      <w:proofErr w:type="spellStart"/>
      <w:r w:rsidRPr="00E76FD2">
        <w:rPr>
          <w:rFonts w:ascii="Times New Roman" w:hAnsi="Times New Roman" w:cs="Times New Roman"/>
          <w:lang w:val="en-US"/>
        </w:rPr>
        <w:t>radiatively</w:t>
      </w:r>
      <w:proofErr w:type="spellEnd"/>
      <w:r w:rsidRPr="00E76FD2">
        <w:rPr>
          <w:rFonts w:ascii="Times New Roman" w:hAnsi="Times New Roman" w:cs="Times New Roman"/>
          <w:lang w:val="en-US"/>
        </w:rPr>
        <w:t xml:space="preserve"> active gases (i.e., greenhouse gases) they will radiate energy in all directions. Part of this radiation is directed towards the surface, warming it.[3] The intensity of the downward radiation – that is, the strength of the greenhouse effect – will depend on the atmosphere's temperature and on the amount of greenhouse gase</w:t>
      </w:r>
      <w:r w:rsidR="00E76FD2">
        <w:rPr>
          <w:rFonts w:ascii="Times New Roman" w:hAnsi="Times New Roman" w:cs="Times New Roman"/>
          <w:lang w:val="en-US"/>
        </w:rPr>
        <w:t xml:space="preserve">s that the </w:t>
      </w:r>
      <w:bookmarkStart w:id="6" w:name="_GoBack"/>
      <w:bookmarkEnd w:id="6"/>
      <w:r w:rsidR="00E76FD2">
        <w:rPr>
          <w:rFonts w:ascii="Times New Roman" w:hAnsi="Times New Roman" w:cs="Times New Roman"/>
          <w:lang w:val="en-US"/>
        </w:rPr>
        <w:t xml:space="preserve">atmosphere </w:t>
      </w:r>
      <w:proofErr w:type="spellStart"/>
      <w:r w:rsidR="00E76FD2">
        <w:rPr>
          <w:rFonts w:ascii="Times New Roman" w:hAnsi="Times New Roman" w:cs="Times New Roman"/>
          <w:lang w:val="en-US"/>
        </w:rPr>
        <w:t>contains.</w:t>
      </w:r>
      <w:r w:rsidRPr="00E76FD2">
        <w:rPr>
          <w:rFonts w:ascii="Times New Roman" w:hAnsi="Times New Roman" w:cs="Times New Roman"/>
          <w:lang w:val="en-US"/>
        </w:rPr>
        <w:t>Earth’s</w:t>
      </w:r>
      <w:proofErr w:type="spellEnd"/>
      <w:r w:rsidRPr="00E76FD2">
        <w:rPr>
          <w:rFonts w:ascii="Times New Roman" w:hAnsi="Times New Roman" w:cs="Times New Roman"/>
          <w:lang w:val="en-US"/>
        </w:rPr>
        <w:t xml:space="preserve"> natural greenhouse effect is critical to supporting life. Human activities, mainly the burning of fossil fuels and clearing of forests, have strengthened the greenhouse effect </w:t>
      </w:r>
      <w:r w:rsidR="00E76FD2">
        <w:rPr>
          <w:rFonts w:ascii="Times New Roman" w:hAnsi="Times New Roman" w:cs="Times New Roman"/>
          <w:lang w:val="en-US"/>
        </w:rPr>
        <w:t>and caused global warming</w:t>
      </w:r>
      <w:proofErr w:type="gramStart"/>
      <w:r w:rsidR="00E76FD2">
        <w:rPr>
          <w:rFonts w:ascii="Times New Roman" w:hAnsi="Times New Roman" w:cs="Times New Roman"/>
          <w:lang w:val="en-US"/>
        </w:rPr>
        <w:t>.[</w:t>
      </w:r>
      <w:proofErr w:type="gramEnd"/>
      <w:r w:rsidR="00E76FD2">
        <w:rPr>
          <w:rFonts w:ascii="Times New Roman" w:hAnsi="Times New Roman" w:cs="Times New Roman"/>
          <w:lang w:val="en-US"/>
        </w:rPr>
        <w:t xml:space="preserve">4] </w:t>
      </w:r>
      <w:r w:rsidRPr="00E76FD2">
        <w:rPr>
          <w:rFonts w:ascii="Times New Roman" w:hAnsi="Times New Roman" w:cs="Times New Roman"/>
          <w:lang w:val="en-US"/>
        </w:rPr>
        <w:t>The term "greenhouse effect" arose from a faulty analogy with the effect of sunlight passing through glass and warming a greenhouse. The way a greenhouse retains heat is fundamentally different, as a greenhouse works mostly by reducing airflow so that warm air is kept inside.[2][5][6]</w:t>
      </w: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E76FD2" w:rsidRDefault="00E76FD2" w:rsidP="00CF0C58">
      <w:pPr>
        <w:pStyle w:val="1"/>
        <w:rPr>
          <w:rFonts w:ascii="Arial" w:hAnsi="Arial" w:cs="Arial"/>
          <w:color w:val="FF0000"/>
          <w:sz w:val="34"/>
          <w:szCs w:val="34"/>
          <w:lang w:val="en-US"/>
        </w:rPr>
      </w:pPr>
    </w:p>
    <w:p w:rsidR="00E76FD2" w:rsidRDefault="00E76FD2" w:rsidP="00CF0C58">
      <w:pPr>
        <w:pStyle w:val="1"/>
        <w:rPr>
          <w:rFonts w:ascii="Arial" w:hAnsi="Arial" w:cs="Arial"/>
          <w:color w:val="FF0000"/>
          <w:sz w:val="34"/>
          <w:szCs w:val="34"/>
          <w:lang w:val="en-US"/>
        </w:rPr>
      </w:pPr>
    </w:p>
    <w:p w:rsidR="00E76FD2" w:rsidRDefault="00E76FD2" w:rsidP="00CF0C58">
      <w:pPr>
        <w:pStyle w:val="1"/>
        <w:rPr>
          <w:rFonts w:ascii="Arial" w:hAnsi="Arial" w:cs="Arial"/>
          <w:color w:val="FF0000"/>
          <w:sz w:val="34"/>
          <w:szCs w:val="34"/>
          <w:lang w:val="en-US"/>
        </w:rPr>
      </w:pPr>
      <w:bookmarkStart w:id="7" w:name="_Toc509871528"/>
    </w:p>
    <w:p w:rsidR="00283907" w:rsidRPr="00193B5F" w:rsidRDefault="00193B5F" w:rsidP="00CF0C58">
      <w:pPr>
        <w:pStyle w:val="1"/>
        <w:rPr>
          <w:lang w:val="en-US"/>
        </w:rPr>
      </w:pPr>
      <w:r w:rsidRPr="00CF0C58">
        <w:rPr>
          <w:rFonts w:ascii="Arial" w:hAnsi="Arial" w:cs="Arial"/>
          <w:color w:val="FF0000"/>
          <w:sz w:val="34"/>
          <w:szCs w:val="34"/>
          <w:lang w:val="en-US"/>
        </w:rPr>
        <w:t>Air</w:t>
      </w:r>
      <w:r w:rsidRPr="00193B5F">
        <w:rPr>
          <w:lang w:val="en-US"/>
        </w:rPr>
        <w:t xml:space="preserve"> </w:t>
      </w:r>
      <w:r w:rsidR="00CF0C58">
        <w:rPr>
          <w:rFonts w:ascii="Arial" w:hAnsi="Arial" w:cs="Arial"/>
          <w:color w:val="FF0000"/>
          <w:sz w:val="34"/>
          <w:szCs w:val="34"/>
          <w:lang w:val="en-US"/>
        </w:rPr>
        <w:t>P</w:t>
      </w:r>
      <w:r w:rsidRPr="00CF0C58">
        <w:rPr>
          <w:rFonts w:ascii="Arial" w:hAnsi="Arial" w:cs="Arial"/>
          <w:color w:val="FF0000"/>
          <w:sz w:val="34"/>
          <w:szCs w:val="34"/>
          <w:lang w:val="en-US"/>
        </w:rPr>
        <w:t>ollution</w:t>
      </w:r>
      <w:bookmarkEnd w:id="7"/>
    </w:p>
    <w:p w:rsidR="00283907" w:rsidRDefault="00283907">
      <w:pPr>
        <w:rPr>
          <w:lang w:val="en-US"/>
        </w:rPr>
      </w:pPr>
    </w:p>
    <w:p w:rsidR="00283907" w:rsidRDefault="00283907">
      <w:pPr>
        <w:rPr>
          <w:lang w:val="en-US"/>
        </w:rPr>
      </w:pPr>
    </w:p>
    <w:p w:rsidR="00283907" w:rsidRPr="00E76FD2" w:rsidRDefault="00283907" w:rsidP="00283907">
      <w:pPr>
        <w:rPr>
          <w:rFonts w:ascii="Times New Roman" w:hAnsi="Times New Roman" w:cs="Times New Roman"/>
          <w:lang w:val="en-US"/>
        </w:rPr>
      </w:pPr>
      <w:r w:rsidRPr="00E76FD2">
        <w:rPr>
          <w:rFonts w:ascii="Times New Roman" w:hAnsi="Times New Roman" w:cs="Times New Roman"/>
          <w:lang w:val="en-US"/>
        </w:rPr>
        <w:t>Air pollution occurs when harmful or excessive quantities of substances including gases, particulates, and biological molecules are introduced into Earth's atmosphere. It may cause diseases, allergies and also death of humans; it may also cause harm to other living organisms such as animals and food crops, and may damage the natural or built environment. Human activity and natural processes c</w:t>
      </w:r>
      <w:r w:rsidR="00E76FD2" w:rsidRPr="00E76FD2">
        <w:rPr>
          <w:rFonts w:ascii="Times New Roman" w:hAnsi="Times New Roman" w:cs="Times New Roman"/>
          <w:lang w:val="en-US"/>
        </w:rPr>
        <w:t xml:space="preserve">an both generate air pollution. </w:t>
      </w:r>
      <w:r w:rsidRPr="00E76FD2">
        <w:rPr>
          <w:rFonts w:ascii="Times New Roman" w:hAnsi="Times New Roman" w:cs="Times New Roman"/>
          <w:lang w:val="en-US"/>
        </w:rPr>
        <w:t>Indoor air pollution and poor urban air quality are l</w:t>
      </w:r>
      <w:proofErr w:type="gramStart"/>
      <w:r w:rsidRPr="00E76FD2">
        <w:rPr>
          <w:rFonts w:ascii="Times New Roman" w:hAnsi="Times New Roman" w:cs="Times New Roman"/>
          <w:lang w:val="en-US"/>
        </w:rPr>
        <w:t>is</w:t>
      </w:r>
      <w:proofErr w:type="gramEnd"/>
      <w:r w:rsidRPr="00E76FD2">
        <w:rPr>
          <w:rFonts w:ascii="Times New Roman" w:hAnsi="Times New Roman" w:cs="Times New Roman"/>
          <w:lang w:val="en-US"/>
        </w:rPr>
        <w:t>ted as two of the world's worst toxic pollution problems in the 2008 Blacksmith Institute World's Worst Polluted Places report.[1] According to the 2014 World Health Organization report, air pollution in 2012 caused the deaths of around 7 million people worldwide,[2] an estimate roughly echoed by one from the International Energy Agency.[3][4]</w:t>
      </w: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283907" w:rsidRDefault="00283907">
      <w:pPr>
        <w:rPr>
          <w:lang w:val="en-US"/>
        </w:rPr>
      </w:pPr>
    </w:p>
    <w:p w:rsidR="00CF0C58" w:rsidRDefault="00CF0C58" w:rsidP="00CF0C58">
      <w:pPr>
        <w:pStyle w:val="1"/>
        <w:rPr>
          <w:rFonts w:ascii="Arial" w:hAnsi="Arial" w:cs="Arial"/>
          <w:color w:val="FF0000"/>
          <w:sz w:val="34"/>
          <w:szCs w:val="34"/>
          <w:lang w:val="en-US"/>
        </w:rPr>
      </w:pPr>
    </w:p>
    <w:tbl>
      <w:tblPr>
        <w:tblStyle w:val="a5"/>
        <w:tblpPr w:leftFromText="180" w:rightFromText="180" w:vertAnchor="page" w:horzAnchor="margin" w:tblpXSpec="center" w:tblpY="2266"/>
        <w:tblW w:w="0" w:type="auto"/>
        <w:tblInd w:w="0" w:type="dxa"/>
        <w:tblLook w:val="04A0" w:firstRow="1" w:lastRow="0" w:firstColumn="1" w:lastColumn="0" w:noHBand="0" w:noVBand="1"/>
      </w:tblPr>
      <w:tblGrid>
        <w:gridCol w:w="1377"/>
        <w:gridCol w:w="1637"/>
        <w:gridCol w:w="1790"/>
        <w:gridCol w:w="1528"/>
        <w:gridCol w:w="1536"/>
      </w:tblGrid>
      <w:tr w:rsidR="00E76FD2" w:rsidTr="00E76FD2">
        <w:trPr>
          <w:trHeight w:val="548"/>
        </w:trPr>
        <w:tc>
          <w:tcPr>
            <w:tcW w:w="1377" w:type="dxa"/>
            <w:tcBorders>
              <w:top w:val="single" w:sz="4" w:space="0" w:color="auto"/>
              <w:left w:val="single" w:sz="4" w:space="0" w:color="auto"/>
              <w:bottom w:val="single" w:sz="4" w:space="0" w:color="auto"/>
              <w:right w:val="single" w:sz="4" w:space="0" w:color="auto"/>
            </w:tcBorders>
            <w:shd w:val="clear" w:color="auto" w:fill="1F497D" w:themeFill="text2"/>
          </w:tcPr>
          <w:p w:rsidR="00E76FD2" w:rsidRDefault="00E76FD2" w:rsidP="00E76FD2">
            <w:pPr>
              <w:spacing w:before="240" w:after="240" w:line="312" w:lineRule="auto"/>
              <w:rPr>
                <w:rFonts w:ascii="Times New Roman" w:hAnsi="Times New Roman"/>
              </w:rPr>
            </w:pPr>
          </w:p>
        </w:tc>
        <w:tc>
          <w:tcPr>
            <w:tcW w:w="1637" w:type="dxa"/>
            <w:tcBorders>
              <w:top w:val="single" w:sz="4" w:space="0" w:color="auto"/>
              <w:left w:val="single" w:sz="4" w:space="0" w:color="auto"/>
              <w:bottom w:val="single" w:sz="4" w:space="0" w:color="auto"/>
              <w:right w:val="single" w:sz="4" w:space="0" w:color="auto"/>
            </w:tcBorders>
            <w:shd w:val="clear" w:color="auto" w:fill="1F497D" w:themeFill="text2"/>
          </w:tcPr>
          <w:p w:rsidR="00E76FD2" w:rsidRDefault="00E76FD2" w:rsidP="00E76FD2">
            <w:pPr>
              <w:spacing w:before="240" w:after="240" w:line="312" w:lineRule="auto"/>
              <w:rPr>
                <w:rFonts w:ascii="Times New Roman" w:hAnsi="Times New Roman"/>
                <w:color w:val="FFFFFF" w:themeColor="background1"/>
              </w:rPr>
            </w:pPr>
          </w:p>
        </w:tc>
        <w:tc>
          <w:tcPr>
            <w:tcW w:w="1790" w:type="dxa"/>
            <w:tcBorders>
              <w:top w:val="single" w:sz="4" w:space="0" w:color="auto"/>
              <w:left w:val="single" w:sz="4" w:space="0" w:color="auto"/>
              <w:bottom w:val="single" w:sz="4" w:space="0" w:color="auto"/>
              <w:right w:val="single" w:sz="4" w:space="0" w:color="auto"/>
            </w:tcBorders>
            <w:shd w:val="clear" w:color="auto" w:fill="1F497D" w:themeFill="text2"/>
          </w:tcPr>
          <w:p w:rsidR="00E76FD2" w:rsidRDefault="00E76FD2" w:rsidP="00E76FD2">
            <w:pPr>
              <w:spacing w:before="240" w:after="240" w:line="312" w:lineRule="auto"/>
              <w:rPr>
                <w:rFonts w:ascii="Times New Roman" w:hAnsi="Times New Roman"/>
                <w:color w:val="FFFFFF" w:themeColor="background1"/>
              </w:rPr>
            </w:pPr>
          </w:p>
        </w:tc>
        <w:tc>
          <w:tcPr>
            <w:tcW w:w="1528" w:type="dxa"/>
            <w:tcBorders>
              <w:top w:val="single" w:sz="4" w:space="0" w:color="auto"/>
              <w:left w:val="single" w:sz="4" w:space="0" w:color="auto"/>
              <w:bottom w:val="single" w:sz="4" w:space="0" w:color="auto"/>
              <w:right w:val="single" w:sz="4" w:space="0" w:color="auto"/>
            </w:tcBorders>
            <w:shd w:val="clear" w:color="auto" w:fill="1F497D" w:themeFill="text2"/>
          </w:tcPr>
          <w:p w:rsidR="00E76FD2" w:rsidRDefault="00E76FD2" w:rsidP="00E76FD2">
            <w:pPr>
              <w:spacing w:before="240" w:after="240" w:line="312" w:lineRule="auto"/>
              <w:rPr>
                <w:rFonts w:ascii="Times New Roman" w:hAnsi="Times New Roman"/>
              </w:rPr>
            </w:pPr>
          </w:p>
        </w:tc>
        <w:tc>
          <w:tcPr>
            <w:tcW w:w="1536" w:type="dxa"/>
            <w:tcBorders>
              <w:top w:val="single" w:sz="4" w:space="0" w:color="auto"/>
              <w:left w:val="single" w:sz="4" w:space="0" w:color="auto"/>
              <w:bottom w:val="single" w:sz="4" w:space="0" w:color="auto"/>
              <w:right w:val="single" w:sz="4" w:space="0" w:color="auto"/>
            </w:tcBorders>
            <w:shd w:val="clear" w:color="auto" w:fill="1F497D" w:themeFill="text2"/>
          </w:tcPr>
          <w:p w:rsidR="00E76FD2" w:rsidRDefault="00E76FD2" w:rsidP="00E76FD2">
            <w:pPr>
              <w:spacing w:before="240" w:after="240" w:line="312" w:lineRule="auto"/>
              <w:rPr>
                <w:rFonts w:ascii="Times New Roman" w:hAnsi="Times New Roman"/>
              </w:rPr>
            </w:pPr>
          </w:p>
        </w:tc>
      </w:tr>
      <w:tr w:rsidR="00E76FD2" w:rsidTr="00E76FD2">
        <w:trPr>
          <w:trHeight w:val="884"/>
        </w:trPr>
        <w:tc>
          <w:tcPr>
            <w:tcW w:w="1377"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jc w:val="center"/>
              <w:rPr>
                <w:rFonts w:ascii="Times New Roman" w:hAnsi="Times New Roman"/>
              </w:rPr>
            </w:pPr>
            <w:r>
              <w:t>1</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rPr>
                <w:rFonts w:ascii="Times New Roman" w:hAnsi="Times New Roman"/>
              </w:rPr>
            </w:pPr>
            <w:r>
              <w:t>What is Distance</w:t>
            </w:r>
          </w:p>
          <w:p w:rsidR="00E76FD2" w:rsidRDefault="00E76FD2" w:rsidP="00E76FD2">
            <w:pPr>
              <w:spacing w:before="240" w:after="240" w:line="312" w:lineRule="auto"/>
              <w:rPr>
                <w:rFonts w:ascii="Times New Roman" w:hAnsi="Times New Roman"/>
              </w:rPr>
            </w:pPr>
            <w:r>
              <w:t>Learning?</w:t>
            </w:r>
          </w:p>
        </w:tc>
        <w:tc>
          <w:tcPr>
            <w:tcW w:w="179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Wiki #1</w:t>
            </w:r>
          </w:p>
        </w:tc>
        <w:tc>
          <w:tcPr>
            <w:tcW w:w="152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10</w:t>
            </w:r>
          </w:p>
        </w:tc>
        <w:tc>
          <w:tcPr>
            <w:tcW w:w="153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March 10</w:t>
            </w:r>
          </w:p>
        </w:tc>
      </w:tr>
      <w:tr w:rsidR="00E76FD2" w:rsidTr="00E76FD2">
        <w:trPr>
          <w:trHeight w:val="6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6FD2" w:rsidRDefault="00E76FD2" w:rsidP="00E76FD2">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6FD2" w:rsidRDefault="00E76FD2" w:rsidP="00E76FD2">
            <w:pPr>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E76FD2" w:rsidRDefault="00E76FD2" w:rsidP="00E76FD2">
            <w:pPr>
              <w:spacing w:before="240" w:after="240" w:line="312" w:lineRule="auto"/>
              <w:rPr>
                <w:rFonts w:ascii="Times New Roman" w:hAnsi="Times New Roman"/>
              </w:rPr>
            </w:pPr>
            <w:r>
              <w:t>Presentation</w:t>
            </w:r>
          </w:p>
        </w:tc>
        <w:tc>
          <w:tcPr>
            <w:tcW w:w="15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E76FD2" w:rsidRDefault="00E76FD2" w:rsidP="00E76FD2">
            <w:pPr>
              <w:spacing w:before="240" w:after="240" w:line="312" w:lineRule="auto"/>
              <w:rPr>
                <w:rFonts w:ascii="Times New Roman" w:hAnsi="Times New Roman"/>
              </w:rPr>
            </w:pPr>
            <w:r>
              <w:t>20</w:t>
            </w:r>
          </w:p>
        </w:tc>
        <w:tc>
          <w:tcPr>
            <w:tcW w:w="153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76FD2" w:rsidRDefault="00E76FD2" w:rsidP="00E76FD2">
            <w:pPr>
              <w:spacing w:before="240" w:after="240" w:line="312" w:lineRule="auto"/>
              <w:rPr>
                <w:rFonts w:ascii="Times New Roman" w:hAnsi="Times New Roman"/>
              </w:rPr>
            </w:pPr>
          </w:p>
        </w:tc>
      </w:tr>
      <w:tr w:rsidR="00E76FD2" w:rsidTr="00E76FD2">
        <w:trPr>
          <w:trHeight w:val="1121"/>
        </w:trPr>
        <w:tc>
          <w:tcPr>
            <w:tcW w:w="1377"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jc w:val="center"/>
              <w:rPr>
                <w:rFonts w:ascii="Times New Roman" w:hAnsi="Times New Roman"/>
              </w:rPr>
            </w:pPr>
            <w:r>
              <w:t>2</w:t>
            </w:r>
          </w:p>
        </w:tc>
        <w:tc>
          <w:tcPr>
            <w:tcW w:w="1637"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History &amp; Theories</w:t>
            </w:r>
          </w:p>
        </w:tc>
        <w:tc>
          <w:tcPr>
            <w:tcW w:w="179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Brief paper</w:t>
            </w:r>
          </w:p>
        </w:tc>
        <w:tc>
          <w:tcPr>
            <w:tcW w:w="152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20</w:t>
            </w:r>
          </w:p>
        </w:tc>
        <w:tc>
          <w:tcPr>
            <w:tcW w:w="153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March 24</w:t>
            </w:r>
          </w:p>
        </w:tc>
      </w:tr>
      <w:tr w:rsidR="00E76FD2" w:rsidTr="00E76FD2">
        <w:tc>
          <w:tcPr>
            <w:tcW w:w="7868"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E76FD2" w:rsidRDefault="00E76FD2" w:rsidP="00E76FD2">
            <w:pPr>
              <w:spacing w:before="240" w:after="240" w:line="312" w:lineRule="auto"/>
              <w:jc w:val="center"/>
              <w:rPr>
                <w:rFonts w:ascii="Times New Roman" w:hAnsi="Times New Roman"/>
              </w:rPr>
            </w:pPr>
            <w:r>
              <w:t>Spring Break</w:t>
            </w:r>
          </w:p>
        </w:tc>
      </w:tr>
      <w:tr w:rsidR="00E76FD2" w:rsidTr="00E76FD2">
        <w:trPr>
          <w:trHeight w:val="802"/>
        </w:trPr>
        <w:tc>
          <w:tcPr>
            <w:tcW w:w="1377"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jc w:val="center"/>
              <w:rPr>
                <w:rFonts w:ascii="Times New Roman" w:hAnsi="Times New Roman"/>
              </w:rPr>
            </w:pPr>
            <w:r>
              <w:t>3</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rPr>
                <w:rFonts w:ascii="Times New Roman" w:hAnsi="Times New Roman"/>
              </w:rPr>
            </w:pPr>
            <w:r>
              <w:t>Distance</w:t>
            </w:r>
          </w:p>
          <w:p w:rsidR="00E76FD2" w:rsidRDefault="00E76FD2" w:rsidP="00E76FD2">
            <w:pPr>
              <w:spacing w:before="240" w:after="240" w:line="312" w:lineRule="auto"/>
              <w:rPr>
                <w:rFonts w:ascii="Times New Roman" w:hAnsi="Times New Roman"/>
              </w:rPr>
            </w:pPr>
            <w:r>
              <w:t>Learners</w:t>
            </w:r>
          </w:p>
        </w:tc>
        <w:tc>
          <w:tcPr>
            <w:tcW w:w="179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Discussion #1</w:t>
            </w:r>
          </w:p>
        </w:tc>
        <w:tc>
          <w:tcPr>
            <w:tcW w:w="152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10</w:t>
            </w:r>
          </w:p>
        </w:tc>
        <w:tc>
          <w:tcPr>
            <w:tcW w:w="153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April 7</w:t>
            </w:r>
          </w:p>
        </w:tc>
      </w:tr>
      <w:tr w:rsidR="00E76FD2" w:rsidTr="00E76FD2">
        <w:trPr>
          <w:trHeight w:val="7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6FD2" w:rsidRDefault="00E76FD2" w:rsidP="00E76FD2">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6FD2" w:rsidRDefault="00E76FD2" w:rsidP="00E76FD2">
            <w:pPr>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E76FD2" w:rsidRDefault="00E76FD2" w:rsidP="00E76FD2">
            <w:pPr>
              <w:spacing w:before="240" w:after="240" w:line="312" w:lineRule="auto"/>
              <w:rPr>
                <w:rFonts w:ascii="Times New Roman" w:hAnsi="Times New Roman"/>
              </w:rPr>
            </w:pPr>
            <w:r>
              <w:t>Group project</w:t>
            </w:r>
          </w:p>
        </w:tc>
        <w:tc>
          <w:tcPr>
            <w:tcW w:w="15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E76FD2" w:rsidRDefault="00E76FD2" w:rsidP="00E76FD2">
            <w:pPr>
              <w:spacing w:before="240" w:after="240" w:line="312" w:lineRule="auto"/>
              <w:rPr>
                <w:rFonts w:ascii="Times New Roman" w:hAnsi="Times New Roman"/>
              </w:rPr>
            </w:pPr>
            <w:r>
              <w:t>50</w:t>
            </w:r>
          </w:p>
        </w:tc>
        <w:tc>
          <w:tcPr>
            <w:tcW w:w="153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E76FD2" w:rsidRDefault="00E76FD2" w:rsidP="00E76FD2">
            <w:pPr>
              <w:spacing w:before="240" w:after="240" w:line="312" w:lineRule="auto"/>
              <w:rPr>
                <w:rFonts w:ascii="Times New Roman" w:hAnsi="Times New Roman"/>
              </w:rPr>
            </w:pPr>
            <w:r>
              <w:t>April 14</w:t>
            </w:r>
          </w:p>
        </w:tc>
      </w:tr>
      <w:tr w:rsidR="00E76FD2" w:rsidTr="00E76FD2">
        <w:trPr>
          <w:trHeight w:val="522"/>
        </w:trPr>
        <w:tc>
          <w:tcPr>
            <w:tcW w:w="1377"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jc w:val="center"/>
              <w:rPr>
                <w:rFonts w:ascii="Times New Roman" w:hAnsi="Times New Roman"/>
              </w:rPr>
            </w:pPr>
            <w:r>
              <w:t>4</w:t>
            </w:r>
          </w:p>
        </w:tc>
        <w:tc>
          <w:tcPr>
            <w:tcW w:w="1637"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Media selection</w:t>
            </w:r>
          </w:p>
        </w:tc>
        <w:tc>
          <w:tcPr>
            <w:tcW w:w="179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Blog #1</w:t>
            </w:r>
          </w:p>
        </w:tc>
        <w:tc>
          <w:tcPr>
            <w:tcW w:w="152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10</w:t>
            </w:r>
          </w:p>
        </w:tc>
        <w:tc>
          <w:tcPr>
            <w:tcW w:w="153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76FD2" w:rsidRDefault="00E76FD2" w:rsidP="00E76FD2">
            <w:pPr>
              <w:spacing w:before="240" w:after="240" w:line="312" w:lineRule="auto"/>
              <w:rPr>
                <w:rFonts w:ascii="Times New Roman" w:hAnsi="Times New Roman"/>
              </w:rPr>
            </w:pPr>
            <w:r>
              <w:t xml:space="preserve"> April 21</w:t>
            </w:r>
          </w:p>
        </w:tc>
      </w:tr>
    </w:tbl>
    <w:p w:rsidR="00CF0C58" w:rsidRDefault="00CF0C58" w:rsidP="00CF0C58">
      <w:pPr>
        <w:pStyle w:val="1"/>
        <w:rPr>
          <w:rFonts w:ascii="Arial" w:hAnsi="Arial" w:cs="Arial"/>
          <w:color w:val="FF0000"/>
          <w:sz w:val="34"/>
          <w:szCs w:val="34"/>
          <w:lang w:val="en-US"/>
        </w:rPr>
      </w:pPr>
    </w:p>
    <w:p w:rsidR="00E76FD2" w:rsidRDefault="00E76FD2" w:rsidP="00CF0C58">
      <w:pPr>
        <w:pStyle w:val="1"/>
        <w:rPr>
          <w:rFonts w:ascii="Arial" w:hAnsi="Arial" w:cs="Arial"/>
          <w:color w:val="FF0000"/>
          <w:sz w:val="34"/>
          <w:szCs w:val="34"/>
          <w:lang w:val="en-US"/>
        </w:rPr>
      </w:pPr>
      <w:bookmarkStart w:id="8" w:name="_Toc509871529"/>
    </w:p>
    <w:p w:rsidR="00E76FD2" w:rsidRDefault="00E76FD2" w:rsidP="00CF0C58">
      <w:pPr>
        <w:pStyle w:val="1"/>
        <w:rPr>
          <w:rFonts w:ascii="Arial" w:hAnsi="Arial" w:cs="Arial"/>
          <w:color w:val="FF0000"/>
          <w:sz w:val="34"/>
          <w:szCs w:val="34"/>
          <w:lang w:val="en-US"/>
        </w:rPr>
      </w:pPr>
    </w:p>
    <w:p w:rsidR="00E76FD2" w:rsidRDefault="00E76FD2" w:rsidP="00CF0C58">
      <w:pPr>
        <w:pStyle w:val="1"/>
        <w:rPr>
          <w:rFonts w:ascii="Arial" w:hAnsi="Arial" w:cs="Arial"/>
          <w:color w:val="FF0000"/>
          <w:sz w:val="34"/>
          <w:szCs w:val="34"/>
          <w:lang w:val="en-US"/>
        </w:rPr>
      </w:pPr>
    </w:p>
    <w:p w:rsidR="00E76FD2" w:rsidRDefault="00E76FD2" w:rsidP="00CF0C58">
      <w:pPr>
        <w:pStyle w:val="1"/>
        <w:rPr>
          <w:rFonts w:ascii="Arial" w:hAnsi="Arial" w:cs="Arial"/>
          <w:color w:val="FF0000"/>
          <w:sz w:val="34"/>
          <w:szCs w:val="34"/>
          <w:lang w:val="en-US"/>
        </w:rPr>
      </w:pPr>
    </w:p>
    <w:p w:rsidR="00E76FD2" w:rsidRDefault="00E76FD2" w:rsidP="00CF0C58">
      <w:pPr>
        <w:pStyle w:val="1"/>
        <w:rPr>
          <w:rFonts w:ascii="Arial" w:hAnsi="Arial" w:cs="Arial"/>
          <w:color w:val="FF0000"/>
          <w:sz w:val="34"/>
          <w:szCs w:val="34"/>
          <w:lang w:val="en-US"/>
        </w:rPr>
      </w:pPr>
    </w:p>
    <w:p w:rsidR="00E76FD2" w:rsidRDefault="00E76FD2" w:rsidP="00CF0C58">
      <w:pPr>
        <w:pStyle w:val="1"/>
        <w:rPr>
          <w:rFonts w:ascii="Arial" w:hAnsi="Arial" w:cs="Arial"/>
          <w:color w:val="FF0000"/>
          <w:sz w:val="34"/>
          <w:szCs w:val="34"/>
          <w:lang w:val="en-US"/>
        </w:rPr>
      </w:pPr>
    </w:p>
    <w:p w:rsidR="00283907" w:rsidRPr="00CF0C58" w:rsidRDefault="00CF0C58" w:rsidP="00CF0C58">
      <w:pPr>
        <w:pStyle w:val="1"/>
        <w:rPr>
          <w:rFonts w:ascii="Arial" w:hAnsi="Arial" w:cs="Arial"/>
          <w:color w:val="FF0000"/>
          <w:sz w:val="34"/>
          <w:szCs w:val="34"/>
          <w:lang w:val="en-US"/>
        </w:rPr>
      </w:pPr>
      <w:r>
        <w:rPr>
          <w:rFonts w:ascii="Arial" w:hAnsi="Arial" w:cs="Arial"/>
          <w:color w:val="FF0000"/>
          <w:sz w:val="34"/>
          <w:szCs w:val="34"/>
          <w:lang w:val="en-US"/>
        </w:rPr>
        <w:lastRenderedPageBreak/>
        <w:t>Water P</w:t>
      </w:r>
      <w:r w:rsidR="00F42510" w:rsidRPr="00CF0C58">
        <w:rPr>
          <w:rFonts w:ascii="Arial" w:hAnsi="Arial" w:cs="Arial"/>
          <w:color w:val="FF0000"/>
          <w:sz w:val="34"/>
          <w:szCs w:val="34"/>
          <w:lang w:val="en-US"/>
        </w:rPr>
        <w:t>ollution</w:t>
      </w:r>
      <w:bookmarkEnd w:id="8"/>
    </w:p>
    <w:p w:rsidR="00283907" w:rsidRDefault="00283907">
      <w:pPr>
        <w:rPr>
          <w:lang w:val="en-US"/>
        </w:rPr>
      </w:pPr>
    </w:p>
    <w:p w:rsidR="00283907" w:rsidRPr="00E76FD2" w:rsidRDefault="00F42510" w:rsidP="00F42510">
      <w:pPr>
        <w:rPr>
          <w:rFonts w:ascii="Times New Roman" w:hAnsi="Times New Roman" w:cs="Times New Roman"/>
          <w:lang w:val="en-US"/>
        </w:rPr>
      </w:pPr>
      <w:r w:rsidRPr="00E76FD2">
        <w:rPr>
          <w:rFonts w:ascii="Times New Roman" w:hAnsi="Times New Roman" w:cs="Times New Roman"/>
          <w:lang w:val="en-US"/>
        </w:rPr>
        <w:t>Water pollution is the contamination of water bodies (e.g. lakes, rivers, oceans, aquifers and groundwater), usually as a result of human activities. Water pollution is one of many types of pollution which all lead to the introduction of contaminants into the natural environment that cause adverse change. In many cases, water pollution is caused by the discharge of wastewater to water bodies without adequate from of treatment. Water pollution can lead to environmental degradation of aquatic ecosystems. In turn, this can lead to public health problems, for example if people downstream use the same polluted river water for drinking or bathing. It may also impair other subsequent water us</w:t>
      </w:r>
      <w:r w:rsidR="007B1A8F" w:rsidRPr="00E76FD2">
        <w:rPr>
          <w:rFonts w:ascii="Times New Roman" w:hAnsi="Times New Roman" w:cs="Times New Roman"/>
          <w:lang w:val="en-US"/>
        </w:rPr>
        <w:t xml:space="preserve">es, like irrigation activities. </w:t>
      </w:r>
      <w:r w:rsidRPr="00E76FD2">
        <w:rPr>
          <w:rFonts w:ascii="Times New Roman" w:hAnsi="Times New Roman" w:cs="Times New Roman"/>
          <w:lang w:val="en-US"/>
        </w:rPr>
        <w:t>Water pollution affects the entire biosphere of plants and organisms living in these water bodies, as well as organisms and plants that might be exposed to the water. The effect can be damaging not only to individual species, but also to the natural biological communities. Water pollution can be grouped into surface water pollution (which includes marine pollution) and groundwater pollution. Nutrient pollution is a form of water pollution caused by nutrients and can affect</w:t>
      </w:r>
      <w:r w:rsidR="007B1A8F" w:rsidRPr="00E76FD2">
        <w:rPr>
          <w:rFonts w:ascii="Times New Roman" w:hAnsi="Times New Roman" w:cs="Times New Roman"/>
          <w:lang w:val="en-US"/>
        </w:rPr>
        <w:t xml:space="preserve"> surface water and groundwater. </w:t>
      </w:r>
      <w:r w:rsidRPr="00E76FD2">
        <w:rPr>
          <w:rFonts w:ascii="Times New Roman" w:hAnsi="Times New Roman" w:cs="Times New Roman"/>
          <w:lang w:val="en-US"/>
        </w:rPr>
        <w:t>The sources of water pollution can be grouped in point sources and non-point sources (diffuse sources). Contaminants leading to water pollution include a wide spectrum of chemicals, pathogens, and physical change</w:t>
      </w:r>
      <w:r w:rsidR="007B1A8F" w:rsidRPr="00E76FD2">
        <w:rPr>
          <w:rFonts w:ascii="Times New Roman" w:hAnsi="Times New Roman" w:cs="Times New Roman"/>
          <w:lang w:val="en-US"/>
        </w:rPr>
        <w:t xml:space="preserve">s such as elevated </w:t>
      </w:r>
      <w:proofErr w:type="spellStart"/>
      <w:r w:rsidR="007B1A8F" w:rsidRPr="00E76FD2">
        <w:rPr>
          <w:rFonts w:ascii="Times New Roman" w:hAnsi="Times New Roman" w:cs="Times New Roman"/>
          <w:lang w:val="en-US"/>
        </w:rPr>
        <w:t>temperature.</w:t>
      </w:r>
      <w:r w:rsidRPr="00E76FD2">
        <w:rPr>
          <w:rFonts w:ascii="Times New Roman" w:hAnsi="Times New Roman" w:cs="Times New Roman"/>
          <w:lang w:val="en-US"/>
        </w:rPr>
        <w:t>Measurement</w:t>
      </w:r>
      <w:proofErr w:type="spellEnd"/>
      <w:r w:rsidRPr="00E76FD2">
        <w:rPr>
          <w:rFonts w:ascii="Times New Roman" w:hAnsi="Times New Roman" w:cs="Times New Roman"/>
          <w:lang w:val="en-US"/>
        </w:rPr>
        <w:t xml:space="preserve"> of water pollution is carried out by </w:t>
      </w:r>
      <w:proofErr w:type="spellStart"/>
      <w:r w:rsidRPr="00E76FD2">
        <w:rPr>
          <w:rFonts w:ascii="Times New Roman" w:hAnsi="Times New Roman" w:cs="Times New Roman"/>
          <w:lang w:val="en-US"/>
        </w:rPr>
        <w:t>analysing</w:t>
      </w:r>
      <w:proofErr w:type="spellEnd"/>
      <w:r w:rsidRPr="00E76FD2">
        <w:rPr>
          <w:rFonts w:ascii="Times New Roman" w:hAnsi="Times New Roman" w:cs="Times New Roman"/>
          <w:lang w:val="en-US"/>
        </w:rPr>
        <w:t xml:space="preserve"> water samples with physical, chemical and biological tests. Control of water pollution can be achieved by appropriate wastewater treatment (this includes sewage and industrial wastewater treatment), providing safely managed sanitation services for</w:t>
      </w:r>
      <w:r w:rsidR="007B1A8F" w:rsidRPr="00E76FD2">
        <w:rPr>
          <w:rFonts w:ascii="Times New Roman" w:hAnsi="Times New Roman" w:cs="Times New Roman"/>
          <w:lang w:val="en-US"/>
        </w:rPr>
        <w:t xml:space="preserve"> </w:t>
      </w:r>
      <w:r w:rsidRPr="00E76FD2">
        <w:rPr>
          <w:rFonts w:ascii="Times New Roman" w:hAnsi="Times New Roman" w:cs="Times New Roman"/>
          <w:lang w:val="en-US"/>
        </w:rPr>
        <w:t>people who are currently without access, agricultural wastewater treatment, erosion and sediment control from construction sites, and control of urban runoff (storm water).</w:t>
      </w:r>
    </w:p>
    <w:p w:rsidR="00283907" w:rsidRDefault="00283907">
      <w:pPr>
        <w:rPr>
          <w:lang w:val="en-US"/>
        </w:rPr>
      </w:pPr>
    </w:p>
    <w:p w:rsidR="00283907" w:rsidRDefault="00283907">
      <w:pPr>
        <w:rPr>
          <w:lang w:val="en-US"/>
        </w:rPr>
      </w:pPr>
    </w:p>
    <w:p w:rsidR="00F42510" w:rsidRDefault="00F42510">
      <w:pPr>
        <w:rPr>
          <w:rFonts w:ascii="Arial" w:hAnsi="Arial" w:cs="Arial"/>
          <w:color w:val="FF0000"/>
          <w:sz w:val="34"/>
          <w:szCs w:val="34"/>
          <w:lang w:val="en-US"/>
        </w:rPr>
      </w:pPr>
    </w:p>
    <w:p w:rsidR="00F42510" w:rsidRDefault="00F42510">
      <w:pPr>
        <w:rPr>
          <w:rFonts w:ascii="Arial" w:hAnsi="Arial" w:cs="Arial"/>
          <w:color w:val="FF0000"/>
          <w:sz w:val="34"/>
          <w:szCs w:val="34"/>
          <w:lang w:val="en-US"/>
        </w:rPr>
      </w:pPr>
    </w:p>
    <w:p w:rsidR="00F42510" w:rsidRDefault="00F42510">
      <w:pPr>
        <w:rPr>
          <w:rFonts w:ascii="Arial" w:hAnsi="Arial" w:cs="Arial"/>
          <w:color w:val="FF0000"/>
          <w:sz w:val="34"/>
          <w:szCs w:val="34"/>
          <w:lang w:val="en-US"/>
        </w:rPr>
      </w:pPr>
    </w:p>
    <w:p w:rsidR="007B1A8F" w:rsidRDefault="00F42510">
      <w:pPr>
        <w:rPr>
          <w:rFonts w:ascii="Arial" w:hAnsi="Arial" w:cs="Arial"/>
          <w:color w:val="FF0000"/>
          <w:sz w:val="34"/>
          <w:szCs w:val="34"/>
          <w:lang w:val="en-US"/>
        </w:rPr>
      </w:pPr>
      <w:r>
        <w:rPr>
          <w:rFonts w:ascii="Arial" w:hAnsi="Arial" w:cs="Arial"/>
          <w:color w:val="FF0000"/>
          <w:sz w:val="34"/>
          <w:szCs w:val="34"/>
          <w:lang w:val="en-US"/>
        </w:rPr>
        <w:t xml:space="preserve">                                                                                       </w:t>
      </w:r>
    </w:p>
    <w:p w:rsidR="007B1A8F" w:rsidRDefault="007B1A8F">
      <w:pPr>
        <w:rPr>
          <w:rFonts w:ascii="Arial" w:hAnsi="Arial" w:cs="Arial"/>
          <w:color w:val="FF0000"/>
          <w:sz w:val="34"/>
          <w:szCs w:val="34"/>
          <w:lang w:val="en-US"/>
        </w:rPr>
      </w:pPr>
    </w:p>
    <w:p w:rsidR="00CF0C58" w:rsidRDefault="00CF0C58" w:rsidP="00CF0C58">
      <w:pPr>
        <w:pStyle w:val="1"/>
        <w:rPr>
          <w:rFonts w:ascii="Arial" w:hAnsi="Arial" w:cs="Arial"/>
          <w:color w:val="FF0000"/>
          <w:sz w:val="34"/>
          <w:szCs w:val="34"/>
          <w:lang w:val="en-US"/>
        </w:rPr>
      </w:pPr>
    </w:p>
    <w:p w:rsidR="00283907" w:rsidRPr="00CF0C58" w:rsidRDefault="00CF0C58" w:rsidP="00CF0C58">
      <w:pPr>
        <w:pStyle w:val="1"/>
        <w:rPr>
          <w:rFonts w:ascii="Arial" w:hAnsi="Arial" w:cs="Arial"/>
          <w:color w:val="FF0000"/>
          <w:sz w:val="34"/>
          <w:szCs w:val="34"/>
          <w:lang w:val="en-US"/>
        </w:rPr>
      </w:pPr>
      <w:bookmarkStart w:id="9" w:name="_Toc509871530"/>
      <w:r>
        <w:rPr>
          <w:rFonts w:ascii="Arial" w:hAnsi="Arial" w:cs="Arial"/>
          <w:color w:val="FF0000"/>
          <w:sz w:val="34"/>
          <w:szCs w:val="34"/>
          <w:lang w:val="en-US"/>
        </w:rPr>
        <w:t>W</w:t>
      </w:r>
      <w:r w:rsidR="00193B5F" w:rsidRPr="00CF0C58">
        <w:rPr>
          <w:rFonts w:ascii="Arial" w:hAnsi="Arial" w:cs="Arial"/>
          <w:color w:val="FF0000"/>
          <w:sz w:val="34"/>
          <w:szCs w:val="34"/>
          <w:lang w:val="en-US"/>
        </w:rPr>
        <w:t>aste</w:t>
      </w:r>
      <w:bookmarkEnd w:id="9"/>
    </w:p>
    <w:p w:rsidR="00283907" w:rsidRDefault="00283907">
      <w:pPr>
        <w:rPr>
          <w:lang w:val="en-US"/>
        </w:rPr>
      </w:pPr>
    </w:p>
    <w:p w:rsidR="00283907" w:rsidRPr="00283907" w:rsidRDefault="00283907" w:rsidP="00283907">
      <w:pPr>
        <w:rPr>
          <w:lang w:val="en-US"/>
        </w:rPr>
      </w:pPr>
    </w:p>
    <w:p w:rsidR="00283907" w:rsidRPr="00E76FD2" w:rsidRDefault="00283907" w:rsidP="00283907">
      <w:pPr>
        <w:rPr>
          <w:rFonts w:ascii="Times New Roman" w:hAnsi="Times New Roman" w:cs="Times New Roman"/>
          <w:lang w:val="en-US"/>
        </w:rPr>
      </w:pPr>
      <w:r w:rsidRPr="00E76FD2">
        <w:rPr>
          <w:rFonts w:ascii="Times New Roman" w:hAnsi="Times New Roman" w:cs="Times New Roman"/>
          <w:lang w:val="en-US"/>
        </w:rPr>
        <w:t>Solid waste being shredded</w:t>
      </w:r>
    </w:p>
    <w:p w:rsidR="00283907" w:rsidRPr="00E76FD2" w:rsidRDefault="00240692" w:rsidP="00283907">
      <w:pPr>
        <w:rPr>
          <w:rFonts w:ascii="Times New Roman" w:hAnsi="Times New Roman" w:cs="Times New Roman"/>
          <w:lang w:val="en-US"/>
        </w:rPr>
      </w:pPr>
      <w:r w:rsidRPr="00E76FD2">
        <w:rPr>
          <w:rFonts w:ascii="Times New Roman" w:hAnsi="Times New Roman" w:cs="Times New Roman"/>
          <w:noProof/>
          <w:color w:val="FF0000"/>
          <w:sz w:val="34"/>
          <w:szCs w:val="34"/>
          <w:lang w:eastAsia="el-GR"/>
        </w:rPr>
        <w:drawing>
          <wp:anchor distT="0" distB="0" distL="114300" distR="114300" simplePos="0" relativeHeight="251658240" behindDoc="1" locked="0" layoutInCell="1" allowOverlap="1" wp14:anchorId="56AC68F7" wp14:editId="2F43B06F">
            <wp:simplePos x="0" y="0"/>
            <wp:positionH relativeFrom="column">
              <wp:posOffset>-1267460</wp:posOffset>
            </wp:positionH>
            <wp:positionV relativeFrom="paragraph">
              <wp:posOffset>1293495</wp:posOffset>
            </wp:positionV>
            <wp:extent cx="3800475" cy="3448050"/>
            <wp:effectExtent l="0" t="0" r="9525" b="0"/>
            <wp:wrapThrough wrapText="bothSides">
              <wp:wrapPolygon edited="0">
                <wp:start x="7687" y="0"/>
                <wp:lineTo x="4547" y="1909"/>
                <wp:lineTo x="0" y="2387"/>
                <wp:lineTo x="0" y="7638"/>
                <wp:lineTo x="108" y="9547"/>
                <wp:lineTo x="650" y="13366"/>
                <wp:lineTo x="650" y="18855"/>
                <wp:lineTo x="1408" y="19094"/>
                <wp:lineTo x="5738" y="19213"/>
                <wp:lineTo x="8662" y="21003"/>
                <wp:lineTo x="8770" y="21481"/>
                <wp:lineTo x="13750" y="21481"/>
                <wp:lineTo x="13859" y="21003"/>
                <wp:lineTo x="14725" y="19094"/>
                <wp:lineTo x="15158" y="19094"/>
                <wp:lineTo x="17432" y="17423"/>
                <wp:lineTo x="18514" y="15275"/>
                <wp:lineTo x="19705" y="11456"/>
                <wp:lineTo x="21546" y="10144"/>
                <wp:lineTo x="21546" y="9308"/>
                <wp:lineTo x="21329" y="6444"/>
                <wp:lineTo x="20680" y="5728"/>
                <wp:lineTo x="17648" y="3461"/>
                <wp:lineTo x="15591" y="2148"/>
                <wp:lineTo x="14617" y="1909"/>
                <wp:lineTo x="15266" y="835"/>
                <wp:lineTo x="15050" y="358"/>
                <wp:lineTo x="12884" y="0"/>
                <wp:lineTo x="7687"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8">
                      <a:extLst>
                        <a:ext uri="{28A0092B-C50C-407E-A947-70E740481C1C}">
                          <a14:useLocalDpi xmlns:a14="http://schemas.microsoft.com/office/drawing/2010/main" val="0"/>
                        </a:ext>
                      </a:extLst>
                    </a:blip>
                    <a:stretch>
                      <a:fillRect/>
                    </a:stretch>
                  </pic:blipFill>
                  <pic:spPr>
                    <a:xfrm>
                      <a:off x="0" y="0"/>
                      <a:ext cx="3800475" cy="3448050"/>
                    </a:xfrm>
                    <a:prstGeom prst="rect">
                      <a:avLst/>
                    </a:prstGeom>
                  </pic:spPr>
                </pic:pic>
              </a:graphicData>
            </a:graphic>
            <wp14:sizeRelH relativeFrom="page">
              <wp14:pctWidth>0</wp14:pctWidth>
            </wp14:sizeRelH>
            <wp14:sizeRelV relativeFrom="page">
              <wp14:pctHeight>0</wp14:pctHeight>
            </wp14:sizeRelV>
          </wp:anchor>
        </w:drawing>
      </w:r>
      <w:proofErr w:type="gramStart"/>
      <w:r w:rsidR="00283907" w:rsidRPr="00E76FD2">
        <w:rPr>
          <w:rFonts w:ascii="Times New Roman" w:hAnsi="Times New Roman" w:cs="Times New Roman"/>
          <w:lang w:val="en-US"/>
        </w:rPr>
        <w:t>Waste (or wastes) are</w:t>
      </w:r>
      <w:proofErr w:type="gramEnd"/>
      <w:r w:rsidR="00283907" w:rsidRPr="00E76FD2">
        <w:rPr>
          <w:rFonts w:ascii="Times New Roman" w:hAnsi="Times New Roman" w:cs="Times New Roman"/>
          <w:lang w:val="en-US"/>
        </w:rPr>
        <w:t xml:space="preserve"> unwanted or unusable materials. Waste is any substance which is discarded after primary use, or it is wort</w:t>
      </w:r>
      <w:r w:rsidR="00F42510" w:rsidRPr="00E76FD2">
        <w:rPr>
          <w:rFonts w:ascii="Times New Roman" w:hAnsi="Times New Roman" w:cs="Times New Roman"/>
          <w:lang w:val="en-US"/>
        </w:rPr>
        <w:t xml:space="preserve">hless, defective and of no use. </w:t>
      </w:r>
      <w:r w:rsidR="00283907" w:rsidRPr="00E76FD2">
        <w:rPr>
          <w:rFonts w:ascii="Times New Roman" w:hAnsi="Times New Roman" w:cs="Times New Roman"/>
          <w:lang w:val="en-US"/>
        </w:rPr>
        <w:t>Examples include municipal solid waste (household trash/refuse), hazardous waste, wastewater (such as sewage, which contains bodily wastes (feces and urine) and surface runoff), radioactive waste, a</w:t>
      </w:r>
      <w:r w:rsidR="00283907" w:rsidRPr="00E76FD2">
        <w:rPr>
          <w:rFonts w:ascii="Times New Roman" w:hAnsi="Times New Roman" w:cs="Times New Roman"/>
          <w:lang w:val="en-US"/>
        </w:rPr>
        <w:t xml:space="preserve">nd others. </w:t>
      </w:r>
      <w:proofErr w:type="gramStart"/>
      <w:r w:rsidR="00283907" w:rsidRPr="00E76FD2">
        <w:rPr>
          <w:rFonts w:ascii="Times New Roman" w:hAnsi="Times New Roman" w:cs="Times New Roman"/>
          <w:lang w:val="en-US"/>
        </w:rPr>
        <w:t>Uni</w:t>
      </w:r>
      <w:r w:rsidR="00F42510" w:rsidRPr="00E76FD2">
        <w:rPr>
          <w:rFonts w:ascii="Times New Roman" w:hAnsi="Times New Roman" w:cs="Times New Roman"/>
          <w:lang w:val="en-US"/>
        </w:rPr>
        <w:t>ted Nations Environment Program.</w:t>
      </w:r>
      <w:proofErr w:type="gramEnd"/>
      <w:r w:rsidR="00F42510" w:rsidRPr="00E76FD2">
        <w:rPr>
          <w:rFonts w:ascii="Times New Roman" w:hAnsi="Times New Roman" w:cs="Times New Roman"/>
          <w:lang w:val="en-US"/>
        </w:rPr>
        <w:t xml:space="preserve"> </w:t>
      </w:r>
      <w:proofErr w:type="gramStart"/>
      <w:r w:rsidR="00283907" w:rsidRPr="00E76FD2">
        <w:rPr>
          <w:rFonts w:ascii="Times New Roman" w:hAnsi="Times New Roman" w:cs="Times New Roman"/>
          <w:lang w:val="en-US"/>
        </w:rPr>
        <w:t xml:space="preserve">According to the Basel Convention on the Control of </w:t>
      </w:r>
      <w:proofErr w:type="spellStart"/>
      <w:r w:rsidR="00283907" w:rsidRPr="00E76FD2">
        <w:rPr>
          <w:rFonts w:ascii="Times New Roman" w:hAnsi="Times New Roman" w:cs="Times New Roman"/>
          <w:lang w:val="en-US"/>
        </w:rPr>
        <w:t>Transboundary</w:t>
      </w:r>
      <w:proofErr w:type="spellEnd"/>
      <w:r w:rsidR="00283907" w:rsidRPr="00E76FD2">
        <w:rPr>
          <w:rFonts w:ascii="Times New Roman" w:hAnsi="Times New Roman" w:cs="Times New Roman"/>
          <w:lang w:val="en-US"/>
        </w:rPr>
        <w:t xml:space="preserve"> Movements of Hazardous Wastes and Their Disposal of 1989, Art.</w:t>
      </w:r>
      <w:proofErr w:type="gramEnd"/>
      <w:r w:rsidR="00283907" w:rsidRPr="00E76FD2">
        <w:rPr>
          <w:rFonts w:ascii="Times New Roman" w:hAnsi="Times New Roman" w:cs="Times New Roman"/>
          <w:lang w:val="en-US"/>
        </w:rPr>
        <w:t xml:space="preserve"> 2(1), "'Wastes' are substance or objects, which are disposed of or are intended to be disposed of or are required to be disposed of by the </w:t>
      </w:r>
      <w:r w:rsidR="00F42510" w:rsidRPr="00E76FD2">
        <w:rPr>
          <w:rFonts w:ascii="Times New Roman" w:hAnsi="Times New Roman" w:cs="Times New Roman"/>
          <w:lang w:val="en-US"/>
        </w:rPr>
        <w:t xml:space="preserve">provisions of national law".[1] </w:t>
      </w:r>
      <w:r w:rsidR="00283907" w:rsidRPr="00E76FD2">
        <w:rPr>
          <w:rFonts w:ascii="Times New Roman" w:hAnsi="Times New Roman" w:cs="Times New Roman"/>
          <w:lang w:val="en-US"/>
        </w:rPr>
        <w:t>Schematic illustration of the EU Legal definition of waste[citatio</w:t>
      </w:r>
      <w:r w:rsidR="00F42510" w:rsidRPr="00E76FD2">
        <w:rPr>
          <w:rFonts w:ascii="Times New Roman" w:hAnsi="Times New Roman" w:cs="Times New Roman"/>
          <w:lang w:val="en-US"/>
        </w:rPr>
        <w:t>n needed].</w:t>
      </w:r>
      <w:r w:rsidR="00283907" w:rsidRPr="00E76FD2">
        <w:rPr>
          <w:rFonts w:ascii="Times New Roman" w:hAnsi="Times New Roman" w:cs="Times New Roman"/>
          <w:lang w:val="en-US"/>
        </w:rPr>
        <w:t>Uni</w:t>
      </w:r>
      <w:r w:rsidR="00F42510" w:rsidRPr="00E76FD2">
        <w:rPr>
          <w:rFonts w:ascii="Times New Roman" w:hAnsi="Times New Roman" w:cs="Times New Roman"/>
          <w:lang w:val="en-US"/>
        </w:rPr>
        <w:t xml:space="preserve">ted Nations Statistics </w:t>
      </w:r>
      <w:proofErr w:type="spellStart"/>
      <w:r w:rsidR="00F42510" w:rsidRPr="00E76FD2">
        <w:rPr>
          <w:rFonts w:ascii="Times New Roman" w:hAnsi="Times New Roman" w:cs="Times New Roman"/>
          <w:lang w:val="en-US"/>
        </w:rPr>
        <w:t>Division.</w:t>
      </w:r>
      <w:r w:rsidR="00283907" w:rsidRPr="00E76FD2">
        <w:rPr>
          <w:rFonts w:ascii="Times New Roman" w:hAnsi="Times New Roman" w:cs="Times New Roman"/>
          <w:lang w:val="en-US"/>
        </w:rPr>
        <w:t>The</w:t>
      </w:r>
      <w:proofErr w:type="spellEnd"/>
      <w:r w:rsidR="00283907" w:rsidRPr="00E76FD2">
        <w:rPr>
          <w:rFonts w:ascii="Times New Roman" w:hAnsi="Times New Roman" w:cs="Times New Roman"/>
          <w:lang w:val="en-US"/>
        </w:rPr>
        <w:t xml:space="preserve"> UNSD Glossary of Environment Statistics[2] describes waste as "materials that are not prime products (that is, products produced for the market) for which the generator has no further use in terms of his/her own purposes of production, transformation or consumption, and of which he/she wants to dispose. Wastes may be generated during the extraction of </w:t>
      </w:r>
      <w:proofErr w:type="gramStart"/>
      <w:r w:rsidR="00283907" w:rsidRPr="00E76FD2">
        <w:rPr>
          <w:rFonts w:ascii="Times New Roman" w:hAnsi="Times New Roman" w:cs="Times New Roman"/>
          <w:lang w:val="en-US"/>
        </w:rPr>
        <w:t>raw</w:t>
      </w:r>
      <w:proofErr w:type="gramEnd"/>
      <w:r w:rsidR="00283907" w:rsidRPr="00E76FD2">
        <w:rPr>
          <w:rFonts w:ascii="Times New Roman" w:hAnsi="Times New Roman" w:cs="Times New Roman"/>
          <w:lang w:val="en-US"/>
        </w:rPr>
        <w:t xml:space="preserve"> materials, the processing of raw materials into intermediate and final products, the consumption of final products, and other human activities. Residuals recycled or reused at the pla</w:t>
      </w:r>
      <w:r w:rsidR="00F42510" w:rsidRPr="00E76FD2">
        <w:rPr>
          <w:rFonts w:ascii="Times New Roman" w:hAnsi="Times New Roman" w:cs="Times New Roman"/>
          <w:lang w:val="en-US"/>
        </w:rPr>
        <w:t xml:space="preserve">ce of generation are </w:t>
      </w:r>
      <w:proofErr w:type="spellStart"/>
      <w:r w:rsidR="00F42510" w:rsidRPr="00E76FD2">
        <w:rPr>
          <w:rFonts w:ascii="Times New Roman" w:hAnsi="Times New Roman" w:cs="Times New Roman"/>
          <w:lang w:val="en-US"/>
        </w:rPr>
        <w:t>excluded."</w:t>
      </w:r>
      <w:proofErr w:type="gramStart"/>
      <w:r w:rsidR="00F42510" w:rsidRPr="00E76FD2">
        <w:rPr>
          <w:rFonts w:ascii="Times New Roman" w:hAnsi="Times New Roman" w:cs="Times New Roman"/>
          <w:lang w:val="en-US"/>
        </w:rPr>
        <w:t>European</w:t>
      </w:r>
      <w:proofErr w:type="spellEnd"/>
      <w:r w:rsidR="00F42510" w:rsidRPr="00E76FD2">
        <w:rPr>
          <w:rFonts w:ascii="Times New Roman" w:hAnsi="Times New Roman" w:cs="Times New Roman"/>
          <w:lang w:val="en-US"/>
        </w:rPr>
        <w:t xml:space="preserve"> Union .</w:t>
      </w:r>
      <w:r w:rsidR="00283907" w:rsidRPr="00E76FD2">
        <w:rPr>
          <w:rFonts w:ascii="Times New Roman" w:hAnsi="Times New Roman" w:cs="Times New Roman"/>
          <w:lang w:val="en-US"/>
        </w:rPr>
        <w:t>Under the Waste Framework Directive 2008/98/EC, Art.</w:t>
      </w:r>
      <w:proofErr w:type="gramEnd"/>
      <w:r w:rsidR="00283907" w:rsidRPr="00E76FD2">
        <w:rPr>
          <w:rFonts w:ascii="Times New Roman" w:hAnsi="Times New Roman" w:cs="Times New Roman"/>
          <w:lang w:val="en-US"/>
        </w:rPr>
        <w:t xml:space="preserve"> 3(1), the European Union defines waste as "an object the holder discards, intends to discard or is required to discard."[3] For a more structural description of the Waste Directive, see the European Commission's summary.</w:t>
      </w:r>
    </w:p>
    <w:p w:rsidR="00283907" w:rsidRDefault="00283907">
      <w:pPr>
        <w:rPr>
          <w:lang w:val="en-US"/>
        </w:rPr>
      </w:pPr>
    </w:p>
    <w:p w:rsidR="00283907" w:rsidRDefault="00E76FD2" w:rsidP="00E76FD2">
      <w:pPr>
        <w:tabs>
          <w:tab w:val="left" w:pos="6150"/>
        </w:tabs>
        <w:rPr>
          <w:lang w:val="en-US"/>
        </w:rPr>
      </w:pPr>
      <w:r>
        <w:rPr>
          <w:lang w:val="en-US"/>
        </w:rPr>
        <w:tab/>
      </w:r>
    </w:p>
    <w:p w:rsidR="00283907" w:rsidRDefault="00283907">
      <w:pPr>
        <w:rPr>
          <w:lang w:val="en-US"/>
        </w:rPr>
      </w:pPr>
    </w:p>
    <w:p w:rsidR="00283907" w:rsidRDefault="00283907">
      <w:pPr>
        <w:rPr>
          <w:lang w:val="en-US"/>
        </w:rPr>
      </w:pPr>
    </w:p>
    <w:p w:rsidR="00283907" w:rsidRDefault="00283907">
      <w:pPr>
        <w:rPr>
          <w:lang w:val="en-US"/>
        </w:rPr>
      </w:pPr>
    </w:p>
    <w:p w:rsidR="00283907" w:rsidRPr="00CF0C58" w:rsidRDefault="00F42510" w:rsidP="00CF0C58">
      <w:pPr>
        <w:pStyle w:val="1"/>
        <w:rPr>
          <w:rFonts w:ascii="Arial" w:hAnsi="Arial" w:cs="Arial"/>
          <w:color w:val="FF0000"/>
          <w:sz w:val="34"/>
          <w:szCs w:val="34"/>
          <w:lang w:val="en-US"/>
        </w:rPr>
      </w:pPr>
      <w:bookmarkStart w:id="10" w:name="_Toc509871531"/>
      <w:r w:rsidRPr="00CF0C58">
        <w:rPr>
          <w:rFonts w:ascii="Arial" w:hAnsi="Arial" w:cs="Arial"/>
          <w:color w:val="FF0000"/>
          <w:sz w:val="34"/>
          <w:szCs w:val="34"/>
          <w:lang w:val="en-US"/>
        </w:rPr>
        <w:lastRenderedPageBreak/>
        <w:t>Deforestation</w:t>
      </w:r>
      <w:bookmarkEnd w:id="10"/>
    </w:p>
    <w:p w:rsidR="00283907" w:rsidRDefault="00283907">
      <w:pPr>
        <w:rPr>
          <w:lang w:val="en-US"/>
        </w:rPr>
      </w:pPr>
    </w:p>
    <w:p w:rsidR="00283907" w:rsidRDefault="00283907">
      <w:pPr>
        <w:rPr>
          <w:lang w:val="en-US"/>
        </w:rPr>
      </w:pPr>
    </w:p>
    <w:p w:rsidR="00F42510" w:rsidRPr="00E76FD2" w:rsidRDefault="00F42510" w:rsidP="00F42510">
      <w:pPr>
        <w:rPr>
          <w:rFonts w:ascii="Times New Roman" w:hAnsi="Times New Roman" w:cs="Times New Roman"/>
          <w:lang w:val="en-US"/>
        </w:rPr>
      </w:pPr>
      <w:r w:rsidRPr="00E76FD2">
        <w:rPr>
          <w:rFonts w:ascii="Times New Roman" w:hAnsi="Times New Roman" w:cs="Times New Roman"/>
          <w:lang w:val="en-US"/>
        </w:rPr>
        <w:t>Deforestation, clearance, or clearing is the removal of a forest or stand of trees where the land is thereafter converted to a non-forest use</w:t>
      </w:r>
      <w:proofErr w:type="gramStart"/>
      <w:r w:rsidRPr="00E76FD2">
        <w:rPr>
          <w:rFonts w:ascii="Times New Roman" w:hAnsi="Times New Roman" w:cs="Times New Roman"/>
          <w:lang w:val="en-US"/>
        </w:rPr>
        <w:t>.[</w:t>
      </w:r>
      <w:proofErr w:type="gramEnd"/>
      <w:r w:rsidRPr="00E76FD2">
        <w:rPr>
          <w:rFonts w:ascii="Times New Roman" w:hAnsi="Times New Roman" w:cs="Times New Roman"/>
          <w:lang w:val="en-US"/>
        </w:rPr>
        <w:t>2] Examples of deforestation include conversion of forestland to farms, ranches, or urban use. The most concentrated deforestation occurs in tropical rainforests.[3] About 30 percent of Earth's land sur</w:t>
      </w:r>
      <w:r w:rsidR="00E76FD2">
        <w:rPr>
          <w:rFonts w:ascii="Times New Roman" w:hAnsi="Times New Roman" w:cs="Times New Roman"/>
          <w:lang w:val="en-US"/>
        </w:rPr>
        <w:t>face is covered by forests.[4] .</w:t>
      </w:r>
      <w:r w:rsidRPr="00E76FD2">
        <w:rPr>
          <w:rFonts w:ascii="Times New Roman" w:hAnsi="Times New Roman" w:cs="Times New Roman"/>
          <w:lang w:val="en-US"/>
        </w:rPr>
        <w:t xml:space="preserve">Deforestation occurs for multiple reasons: trees are cut down to be used for building or sold as fuel (sometimes in the form of charcoal or timber), while cleared land is used as pasture for livestock and plantation. The removal of trees without sufficient reforestation has resulted in habitat damage, biodiversity loss, and aridity. It has adverse impacts on </w:t>
      </w:r>
      <w:proofErr w:type="spellStart"/>
      <w:r w:rsidRPr="00E76FD2">
        <w:rPr>
          <w:rFonts w:ascii="Times New Roman" w:hAnsi="Times New Roman" w:cs="Times New Roman"/>
          <w:lang w:val="en-US"/>
        </w:rPr>
        <w:t>biosequestration</w:t>
      </w:r>
      <w:proofErr w:type="spellEnd"/>
      <w:r w:rsidRPr="00E76FD2">
        <w:rPr>
          <w:rFonts w:ascii="Times New Roman" w:hAnsi="Times New Roman" w:cs="Times New Roman"/>
          <w:lang w:val="en-US"/>
        </w:rPr>
        <w:t xml:space="preserve"> of atmospheric carbon dioxide. Deforestation has also been used in war to deprive the enemy of vital resources and cover for its forces. Modern examples of this were the use of Agent Orange by the British military in Malaya during the Malayan Emergency and the United States military in Vietnam during the Vietnam War. As of 2005, net deforestation rates have ceased to increase in countries with a per capita GDP of at least US$4</w:t>
      </w:r>
      <w:proofErr w:type="gramStart"/>
      <w:r w:rsidRPr="00E76FD2">
        <w:rPr>
          <w:rFonts w:ascii="Times New Roman" w:hAnsi="Times New Roman" w:cs="Times New Roman"/>
          <w:lang w:val="en-US"/>
        </w:rPr>
        <w:t>,600</w:t>
      </w:r>
      <w:proofErr w:type="gramEnd"/>
      <w:r w:rsidRPr="00E76FD2">
        <w:rPr>
          <w:rFonts w:ascii="Times New Roman" w:hAnsi="Times New Roman" w:cs="Times New Roman"/>
          <w:lang w:val="en-US"/>
        </w:rPr>
        <w:t>.[5][6] Deforested regions typically incur significant adverse soil erosion and fre</w:t>
      </w:r>
      <w:r w:rsidR="00E76FD2">
        <w:rPr>
          <w:rFonts w:ascii="Times New Roman" w:hAnsi="Times New Roman" w:cs="Times New Roman"/>
          <w:lang w:val="en-US"/>
        </w:rPr>
        <w:t xml:space="preserve">quently degrade into wasteland. </w:t>
      </w:r>
      <w:r w:rsidRPr="00E76FD2">
        <w:rPr>
          <w:rFonts w:ascii="Times New Roman" w:hAnsi="Times New Roman" w:cs="Times New Roman"/>
          <w:lang w:val="en-US"/>
        </w:rPr>
        <w:t>Disregard of ascribed value, lax forest management, and deficient environmental laws are some of the factors that allow deforestation to occur on a large scale. In many countries, deforestation–both naturally occurring and human-induced–is an ongoing issue.[7] Deforestation causes extinction, changes to climatic conditions, desertification, and displacement of populations as observed by current conditions and in the past through the fossil record.[8] More than half of all plant and land animal species in the wor</w:t>
      </w:r>
      <w:r w:rsidR="00E76FD2">
        <w:rPr>
          <w:rFonts w:ascii="Times New Roman" w:hAnsi="Times New Roman" w:cs="Times New Roman"/>
          <w:lang w:val="en-US"/>
        </w:rPr>
        <w:t>ld live in tropical forests.[9].</w:t>
      </w:r>
      <w:r w:rsidRPr="00E76FD2">
        <w:rPr>
          <w:rFonts w:ascii="Times New Roman" w:hAnsi="Times New Roman" w:cs="Times New Roman"/>
          <w:lang w:val="en-US"/>
        </w:rPr>
        <w:t xml:space="preserve">Between 2000 and 2012, 2.3 million square </w:t>
      </w:r>
      <w:proofErr w:type="spellStart"/>
      <w:r w:rsidRPr="00E76FD2">
        <w:rPr>
          <w:rFonts w:ascii="Times New Roman" w:hAnsi="Times New Roman" w:cs="Times New Roman"/>
          <w:lang w:val="en-US"/>
        </w:rPr>
        <w:t>kilometres</w:t>
      </w:r>
      <w:proofErr w:type="spellEnd"/>
      <w:r w:rsidRPr="00E76FD2">
        <w:rPr>
          <w:rFonts w:ascii="Times New Roman" w:hAnsi="Times New Roman" w:cs="Times New Roman"/>
          <w:lang w:val="en-US"/>
        </w:rPr>
        <w:t xml:space="preserve"> (890,000 </w:t>
      </w:r>
      <w:proofErr w:type="spellStart"/>
      <w:r w:rsidRPr="00E76FD2">
        <w:rPr>
          <w:rFonts w:ascii="Times New Roman" w:hAnsi="Times New Roman" w:cs="Times New Roman"/>
          <w:lang w:val="en-US"/>
        </w:rPr>
        <w:t>sq</w:t>
      </w:r>
      <w:proofErr w:type="spellEnd"/>
      <w:r w:rsidRPr="00E76FD2">
        <w:rPr>
          <w:rFonts w:ascii="Times New Roman" w:hAnsi="Times New Roman" w:cs="Times New Roman"/>
          <w:lang w:val="en-US"/>
        </w:rPr>
        <w:t xml:space="preserve"> mi) of forests around the world were cut down.[10] As a result of deforestation, only 6.2 million square </w:t>
      </w:r>
      <w:proofErr w:type="spellStart"/>
      <w:r w:rsidRPr="00E76FD2">
        <w:rPr>
          <w:rFonts w:ascii="Times New Roman" w:hAnsi="Times New Roman" w:cs="Times New Roman"/>
          <w:lang w:val="en-US"/>
        </w:rPr>
        <w:t>kilometres</w:t>
      </w:r>
      <w:proofErr w:type="spellEnd"/>
      <w:r w:rsidRPr="00E76FD2">
        <w:rPr>
          <w:rFonts w:ascii="Times New Roman" w:hAnsi="Times New Roman" w:cs="Times New Roman"/>
          <w:lang w:val="en-US"/>
        </w:rPr>
        <w:t xml:space="preserve"> (2.4 million square miles) remain of the original 16 million square</w:t>
      </w:r>
      <w:r w:rsidRPr="00F42510">
        <w:rPr>
          <w:lang w:val="en-US"/>
        </w:rPr>
        <w:t xml:space="preserve"> </w:t>
      </w:r>
      <w:proofErr w:type="spellStart"/>
      <w:r w:rsidRPr="00F42510">
        <w:rPr>
          <w:lang w:val="en-US"/>
        </w:rPr>
        <w:t>kilometres</w:t>
      </w:r>
      <w:proofErr w:type="spellEnd"/>
      <w:r w:rsidRPr="00F42510">
        <w:rPr>
          <w:lang w:val="en-US"/>
        </w:rPr>
        <w:t xml:space="preserve"> (6 million square miles) of forest that formerly covered the Earth.[10] An area the size of a soccer football pitch is cleared from the Amazon rainforest every minute, with 136 million acres (55 million hectares) of rainforest cleared for</w:t>
      </w:r>
      <w:r w:rsidR="007235F8">
        <w:rPr>
          <w:lang w:val="en-US"/>
        </w:rPr>
        <w:t xml:space="preserve"> animal agriculture overall.</w:t>
      </w:r>
    </w:p>
    <w:p w:rsidR="007235F8" w:rsidRPr="00E76FD2" w:rsidRDefault="007235F8" w:rsidP="00F42510">
      <w:pPr>
        <w:rPr>
          <w:lang w:val="en-US"/>
        </w:rPr>
      </w:pPr>
    </w:p>
    <w:p w:rsidR="007235F8" w:rsidRPr="00E76FD2" w:rsidRDefault="007235F8" w:rsidP="00F42510">
      <w:pPr>
        <w:rPr>
          <w:lang w:val="en-US"/>
        </w:rPr>
      </w:pPr>
    </w:p>
    <w:p w:rsidR="007235F8" w:rsidRPr="00E76FD2" w:rsidRDefault="007235F8" w:rsidP="00F42510">
      <w:pPr>
        <w:rPr>
          <w:lang w:val="en-US"/>
        </w:rPr>
      </w:pPr>
    </w:p>
    <w:p w:rsidR="007235F8" w:rsidRPr="00E76FD2" w:rsidRDefault="007235F8" w:rsidP="00F42510">
      <w:pPr>
        <w:rPr>
          <w:lang w:val="en-US"/>
        </w:rPr>
      </w:pPr>
    </w:p>
    <w:p w:rsidR="007235F8" w:rsidRPr="00E76FD2" w:rsidRDefault="007235F8" w:rsidP="00F42510">
      <w:pPr>
        <w:rPr>
          <w:lang w:val="en-US"/>
        </w:rPr>
      </w:pPr>
    </w:p>
    <w:p w:rsidR="00667DE1" w:rsidRDefault="00667DE1" w:rsidP="007235F8">
      <w:pPr>
        <w:pStyle w:val="1"/>
        <w:rPr>
          <w:rFonts w:ascii="Arial" w:hAnsi="Arial" w:cs="Arial"/>
          <w:color w:val="FF0000"/>
          <w:sz w:val="34"/>
          <w:szCs w:val="34"/>
          <w:lang w:val="en-US"/>
        </w:rPr>
      </w:pPr>
      <w:bookmarkStart w:id="11" w:name="_Toc509871532"/>
    </w:p>
    <w:p w:rsidR="007235F8" w:rsidRPr="007235F8" w:rsidRDefault="007235F8" w:rsidP="007235F8">
      <w:pPr>
        <w:pStyle w:val="1"/>
        <w:rPr>
          <w:rFonts w:ascii="Arial" w:hAnsi="Arial" w:cs="Arial"/>
          <w:color w:val="FF0000"/>
          <w:sz w:val="34"/>
          <w:szCs w:val="34"/>
          <w:lang w:val="en-US"/>
        </w:rPr>
      </w:pPr>
      <w:r>
        <w:rPr>
          <w:rFonts w:ascii="Arial" w:hAnsi="Arial" w:cs="Arial"/>
          <w:color w:val="FF0000"/>
          <w:sz w:val="34"/>
          <w:szCs w:val="34"/>
        </w:rPr>
        <w:t xml:space="preserve">Η </w:t>
      </w:r>
      <w:proofErr w:type="spellStart"/>
      <w:r>
        <w:rPr>
          <w:rFonts w:ascii="Arial" w:hAnsi="Arial" w:cs="Arial"/>
          <w:color w:val="FF0000"/>
          <w:sz w:val="34"/>
          <w:szCs w:val="34"/>
        </w:rPr>
        <w:t>Οικογέ</w:t>
      </w:r>
      <w:r>
        <w:rPr>
          <w:rStyle w:val="1Char"/>
          <w:rFonts w:ascii="Arial" w:hAnsi="Arial" w:cs="Arial"/>
          <w:color w:val="FF0000"/>
          <w:sz w:val="34"/>
          <w:szCs w:val="34"/>
        </w:rPr>
        <w:t>ν</w:t>
      </w:r>
      <w:r>
        <w:rPr>
          <w:rFonts w:ascii="Arial" w:hAnsi="Arial" w:cs="Arial"/>
          <w:color w:val="FF0000"/>
          <w:sz w:val="34"/>
          <w:szCs w:val="34"/>
        </w:rPr>
        <w:t>οιά</w:t>
      </w:r>
      <w:proofErr w:type="spellEnd"/>
      <w:r>
        <w:rPr>
          <w:rFonts w:ascii="Arial" w:hAnsi="Arial" w:cs="Arial"/>
          <w:color w:val="FF0000"/>
          <w:sz w:val="34"/>
          <w:szCs w:val="34"/>
        </w:rPr>
        <w:t xml:space="preserve"> </w:t>
      </w:r>
      <w:r w:rsidRPr="007235F8">
        <w:rPr>
          <w:rFonts w:ascii="Arial" w:hAnsi="Arial" w:cs="Arial"/>
          <w:color w:val="FF0000"/>
          <w:sz w:val="34"/>
          <w:szCs w:val="34"/>
        </w:rPr>
        <w:t>Μου</w:t>
      </w:r>
      <w:bookmarkEnd w:id="11"/>
      <w:r w:rsidR="00667DE1">
        <w:rPr>
          <w:rFonts w:ascii="Arial" w:hAnsi="Arial" w:cs="Arial"/>
          <w:noProof/>
          <w:color w:val="FF0000"/>
          <w:sz w:val="34"/>
          <w:szCs w:val="34"/>
          <w:lang w:eastAsia="el-GR"/>
        </w:rPr>
        <w:drawing>
          <wp:inline distT="0" distB="0" distL="0" distR="0">
            <wp:extent cx="4859020" cy="2834640"/>
            <wp:effectExtent l="0" t="0" r="74930" b="381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7235F8" w:rsidRPr="007235F8" w:rsidSect="00E76FD2">
      <w:footerReference w:type="default" r:id="rId14"/>
      <w:pgSz w:w="11906" w:h="16838"/>
      <w:pgMar w:top="1418" w:right="1418" w:bottom="1418" w:left="1418" w:header="709" w:footer="709" w:gutter="14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FAE" w:rsidRDefault="00510FAE" w:rsidP="00193B5F">
      <w:pPr>
        <w:spacing w:after="0" w:line="240" w:lineRule="auto"/>
      </w:pPr>
      <w:r>
        <w:separator/>
      </w:r>
    </w:p>
  </w:endnote>
  <w:endnote w:type="continuationSeparator" w:id="0">
    <w:p w:rsidR="00510FAE" w:rsidRDefault="00510FAE" w:rsidP="0019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200098"/>
      <w:docPartObj>
        <w:docPartGallery w:val="Page Numbers (Bottom of Page)"/>
        <w:docPartUnique/>
      </w:docPartObj>
    </w:sdtPr>
    <w:sdtContent>
      <w:p w:rsidR="004E5D05" w:rsidRDefault="00E76FD2">
        <w:pPr>
          <w:pStyle w:val="a4"/>
        </w:pPr>
        <w:r>
          <w:ptab w:relativeTo="indent" w:alignment="left" w:leader="none"/>
        </w:r>
        <w:r w:rsidR="004E5D05">
          <w:fldChar w:fldCharType="begin"/>
        </w:r>
        <w:r w:rsidR="004E5D05">
          <w:instrText>PAGE   \* MERGEFORMAT</w:instrText>
        </w:r>
        <w:r w:rsidR="004E5D05">
          <w:fldChar w:fldCharType="separate"/>
        </w:r>
        <w:r w:rsidR="006A579D">
          <w:rPr>
            <w:noProof/>
          </w:rPr>
          <w:t>1</w:t>
        </w:r>
        <w:r w:rsidR="004E5D05">
          <w:fldChar w:fldCharType="end"/>
        </w:r>
      </w:p>
    </w:sdtContent>
  </w:sdt>
  <w:p w:rsidR="004E5D05" w:rsidRDefault="004E5D0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FAE" w:rsidRDefault="00510FAE" w:rsidP="00193B5F">
      <w:pPr>
        <w:spacing w:after="0" w:line="240" w:lineRule="auto"/>
      </w:pPr>
      <w:r>
        <w:separator/>
      </w:r>
    </w:p>
  </w:footnote>
  <w:footnote w:type="continuationSeparator" w:id="0">
    <w:p w:rsidR="00510FAE" w:rsidRDefault="00510FAE" w:rsidP="00193B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07"/>
    <w:rsid w:val="000278EA"/>
    <w:rsid w:val="001763E7"/>
    <w:rsid w:val="00193B5F"/>
    <w:rsid w:val="00240692"/>
    <w:rsid w:val="00283907"/>
    <w:rsid w:val="004E5D05"/>
    <w:rsid w:val="00510FAE"/>
    <w:rsid w:val="00667DE1"/>
    <w:rsid w:val="006A579D"/>
    <w:rsid w:val="006B2E02"/>
    <w:rsid w:val="007235F8"/>
    <w:rsid w:val="007B1A8F"/>
    <w:rsid w:val="00AB4ED9"/>
    <w:rsid w:val="00CF0C58"/>
    <w:rsid w:val="00E76FD2"/>
    <w:rsid w:val="00F425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6B2E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5D05"/>
    <w:pPr>
      <w:tabs>
        <w:tab w:val="center" w:pos="4153"/>
        <w:tab w:val="right" w:pos="8306"/>
      </w:tabs>
      <w:spacing w:after="0" w:line="240" w:lineRule="auto"/>
    </w:pPr>
  </w:style>
  <w:style w:type="character" w:customStyle="1" w:styleId="Char">
    <w:name w:val="Κεφαλίδα Char"/>
    <w:basedOn w:val="a0"/>
    <w:link w:val="a3"/>
    <w:uiPriority w:val="99"/>
    <w:rsid w:val="004E5D05"/>
  </w:style>
  <w:style w:type="paragraph" w:styleId="a4">
    <w:name w:val="footer"/>
    <w:basedOn w:val="a"/>
    <w:link w:val="Char0"/>
    <w:uiPriority w:val="99"/>
    <w:unhideWhenUsed/>
    <w:rsid w:val="004E5D05"/>
    <w:pPr>
      <w:tabs>
        <w:tab w:val="center" w:pos="4153"/>
        <w:tab w:val="right" w:pos="8306"/>
      </w:tabs>
      <w:spacing w:after="0" w:line="240" w:lineRule="auto"/>
    </w:pPr>
  </w:style>
  <w:style w:type="character" w:customStyle="1" w:styleId="Char0">
    <w:name w:val="Υποσέλιδο Char"/>
    <w:basedOn w:val="a0"/>
    <w:link w:val="a4"/>
    <w:uiPriority w:val="99"/>
    <w:rsid w:val="004E5D05"/>
  </w:style>
  <w:style w:type="table" w:styleId="a5">
    <w:name w:val="Table Grid"/>
    <w:basedOn w:val="a1"/>
    <w:uiPriority w:val="59"/>
    <w:rsid w:val="006B2E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6B2E02"/>
    <w:rPr>
      <w:color w:val="0000FF"/>
      <w:u w:val="single"/>
    </w:rPr>
  </w:style>
  <w:style w:type="paragraph" w:styleId="10">
    <w:name w:val="toc 1"/>
    <w:basedOn w:val="a"/>
    <w:next w:val="a"/>
    <w:autoRedefine/>
    <w:uiPriority w:val="39"/>
    <w:unhideWhenUsed/>
    <w:rsid w:val="006B2E02"/>
    <w:pPr>
      <w:spacing w:before="240" w:after="100" w:line="312" w:lineRule="auto"/>
      <w:ind w:firstLine="709"/>
    </w:pPr>
    <w:rPr>
      <w:rFonts w:ascii="Times New Roman" w:hAnsi="Times New Roman"/>
      <w:lang w:val="en-US"/>
    </w:rPr>
  </w:style>
  <w:style w:type="paragraph" w:styleId="2">
    <w:name w:val="toc 2"/>
    <w:basedOn w:val="a"/>
    <w:next w:val="a"/>
    <w:autoRedefine/>
    <w:uiPriority w:val="39"/>
    <w:semiHidden/>
    <w:unhideWhenUsed/>
    <w:rsid w:val="006B2E02"/>
    <w:pPr>
      <w:spacing w:before="240" w:after="100" w:line="312" w:lineRule="auto"/>
      <w:ind w:left="220" w:firstLine="709"/>
    </w:pPr>
    <w:rPr>
      <w:rFonts w:ascii="Times New Roman" w:hAnsi="Times New Roman"/>
      <w:lang w:val="en-US"/>
    </w:rPr>
  </w:style>
  <w:style w:type="character" w:customStyle="1" w:styleId="1Char">
    <w:name w:val="Επικεφαλίδα 1 Char"/>
    <w:basedOn w:val="a0"/>
    <w:link w:val="1"/>
    <w:uiPriority w:val="9"/>
    <w:rsid w:val="006B2E02"/>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unhideWhenUsed/>
    <w:qFormat/>
    <w:rsid w:val="006B2E02"/>
    <w:pPr>
      <w:outlineLvl w:val="9"/>
    </w:pPr>
    <w:rPr>
      <w:lang w:val="en-US" w:eastAsia="ja-JP"/>
    </w:rPr>
  </w:style>
  <w:style w:type="paragraph" w:styleId="a7">
    <w:name w:val="Balloon Text"/>
    <w:basedOn w:val="a"/>
    <w:link w:val="Char1"/>
    <w:uiPriority w:val="99"/>
    <w:semiHidden/>
    <w:unhideWhenUsed/>
    <w:rsid w:val="006B2E02"/>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6B2E02"/>
    <w:rPr>
      <w:rFonts w:ascii="Tahoma" w:hAnsi="Tahoma" w:cs="Tahoma"/>
      <w:sz w:val="16"/>
      <w:szCs w:val="16"/>
    </w:rPr>
  </w:style>
  <w:style w:type="paragraph" w:styleId="a8">
    <w:name w:val="Title"/>
    <w:basedOn w:val="a"/>
    <w:next w:val="a"/>
    <w:link w:val="Char2"/>
    <w:uiPriority w:val="10"/>
    <w:qFormat/>
    <w:rsid w:val="00CF0C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Τίτλος Char"/>
    <w:basedOn w:val="a0"/>
    <w:link w:val="a8"/>
    <w:uiPriority w:val="10"/>
    <w:rsid w:val="00CF0C5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6B2E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5D05"/>
    <w:pPr>
      <w:tabs>
        <w:tab w:val="center" w:pos="4153"/>
        <w:tab w:val="right" w:pos="8306"/>
      </w:tabs>
      <w:spacing w:after="0" w:line="240" w:lineRule="auto"/>
    </w:pPr>
  </w:style>
  <w:style w:type="character" w:customStyle="1" w:styleId="Char">
    <w:name w:val="Κεφαλίδα Char"/>
    <w:basedOn w:val="a0"/>
    <w:link w:val="a3"/>
    <w:uiPriority w:val="99"/>
    <w:rsid w:val="004E5D05"/>
  </w:style>
  <w:style w:type="paragraph" w:styleId="a4">
    <w:name w:val="footer"/>
    <w:basedOn w:val="a"/>
    <w:link w:val="Char0"/>
    <w:uiPriority w:val="99"/>
    <w:unhideWhenUsed/>
    <w:rsid w:val="004E5D05"/>
    <w:pPr>
      <w:tabs>
        <w:tab w:val="center" w:pos="4153"/>
        <w:tab w:val="right" w:pos="8306"/>
      </w:tabs>
      <w:spacing w:after="0" w:line="240" w:lineRule="auto"/>
    </w:pPr>
  </w:style>
  <w:style w:type="character" w:customStyle="1" w:styleId="Char0">
    <w:name w:val="Υποσέλιδο Char"/>
    <w:basedOn w:val="a0"/>
    <w:link w:val="a4"/>
    <w:uiPriority w:val="99"/>
    <w:rsid w:val="004E5D05"/>
  </w:style>
  <w:style w:type="table" w:styleId="a5">
    <w:name w:val="Table Grid"/>
    <w:basedOn w:val="a1"/>
    <w:uiPriority w:val="59"/>
    <w:rsid w:val="006B2E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6B2E02"/>
    <w:rPr>
      <w:color w:val="0000FF"/>
      <w:u w:val="single"/>
    </w:rPr>
  </w:style>
  <w:style w:type="paragraph" w:styleId="10">
    <w:name w:val="toc 1"/>
    <w:basedOn w:val="a"/>
    <w:next w:val="a"/>
    <w:autoRedefine/>
    <w:uiPriority w:val="39"/>
    <w:unhideWhenUsed/>
    <w:rsid w:val="006B2E02"/>
    <w:pPr>
      <w:spacing w:before="240" w:after="100" w:line="312" w:lineRule="auto"/>
      <w:ind w:firstLine="709"/>
    </w:pPr>
    <w:rPr>
      <w:rFonts w:ascii="Times New Roman" w:hAnsi="Times New Roman"/>
      <w:lang w:val="en-US"/>
    </w:rPr>
  </w:style>
  <w:style w:type="paragraph" w:styleId="2">
    <w:name w:val="toc 2"/>
    <w:basedOn w:val="a"/>
    <w:next w:val="a"/>
    <w:autoRedefine/>
    <w:uiPriority w:val="39"/>
    <w:semiHidden/>
    <w:unhideWhenUsed/>
    <w:rsid w:val="006B2E02"/>
    <w:pPr>
      <w:spacing w:before="240" w:after="100" w:line="312" w:lineRule="auto"/>
      <w:ind w:left="220" w:firstLine="709"/>
    </w:pPr>
    <w:rPr>
      <w:rFonts w:ascii="Times New Roman" w:hAnsi="Times New Roman"/>
      <w:lang w:val="en-US"/>
    </w:rPr>
  </w:style>
  <w:style w:type="character" w:customStyle="1" w:styleId="1Char">
    <w:name w:val="Επικεφαλίδα 1 Char"/>
    <w:basedOn w:val="a0"/>
    <w:link w:val="1"/>
    <w:uiPriority w:val="9"/>
    <w:rsid w:val="006B2E02"/>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unhideWhenUsed/>
    <w:qFormat/>
    <w:rsid w:val="006B2E02"/>
    <w:pPr>
      <w:outlineLvl w:val="9"/>
    </w:pPr>
    <w:rPr>
      <w:lang w:val="en-US" w:eastAsia="ja-JP"/>
    </w:rPr>
  </w:style>
  <w:style w:type="paragraph" w:styleId="a7">
    <w:name w:val="Balloon Text"/>
    <w:basedOn w:val="a"/>
    <w:link w:val="Char1"/>
    <w:uiPriority w:val="99"/>
    <w:semiHidden/>
    <w:unhideWhenUsed/>
    <w:rsid w:val="006B2E02"/>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6B2E02"/>
    <w:rPr>
      <w:rFonts w:ascii="Tahoma" w:hAnsi="Tahoma" w:cs="Tahoma"/>
      <w:sz w:val="16"/>
      <w:szCs w:val="16"/>
    </w:rPr>
  </w:style>
  <w:style w:type="paragraph" w:styleId="a8">
    <w:name w:val="Title"/>
    <w:basedOn w:val="a"/>
    <w:next w:val="a"/>
    <w:link w:val="Char2"/>
    <w:uiPriority w:val="10"/>
    <w:qFormat/>
    <w:rsid w:val="00CF0C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Τίτλος Char"/>
    <w:basedOn w:val="a0"/>
    <w:link w:val="a8"/>
    <w:uiPriority w:val="10"/>
    <w:rsid w:val="00CF0C5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093768">
      <w:bodyDiv w:val="1"/>
      <w:marLeft w:val="0"/>
      <w:marRight w:val="0"/>
      <w:marTop w:val="0"/>
      <w:marBottom w:val="0"/>
      <w:divBdr>
        <w:top w:val="none" w:sz="0" w:space="0" w:color="auto"/>
        <w:left w:val="none" w:sz="0" w:space="0" w:color="auto"/>
        <w:bottom w:val="none" w:sz="0" w:space="0" w:color="auto"/>
        <w:right w:val="none" w:sz="0" w:space="0" w:color="auto"/>
      </w:divBdr>
    </w:div>
    <w:div w:id="1180857144">
      <w:bodyDiv w:val="1"/>
      <w:marLeft w:val="0"/>
      <w:marRight w:val="0"/>
      <w:marTop w:val="0"/>
      <w:marBottom w:val="0"/>
      <w:divBdr>
        <w:top w:val="none" w:sz="0" w:space="0" w:color="auto"/>
        <w:left w:val="none" w:sz="0" w:space="0" w:color="auto"/>
        <w:bottom w:val="none" w:sz="0" w:space="0" w:color="auto"/>
        <w:right w:val="none" w:sz="0" w:space="0" w:color="auto"/>
      </w:divBdr>
    </w:div>
    <w:div w:id="1589079304">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diagramDrawing" Target="diagrams/drawing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11EB316-30BC-45F4-B99D-A5F338672FA3}"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23E4E82F-0B2B-40F9-BCF0-5EE238AC45C2}">
      <dgm:prSet phldrT="[Κείμενο]"/>
      <dgm:spPr/>
      <dgm:t>
        <a:bodyPr/>
        <a:lstStyle/>
        <a:p>
          <a:r>
            <a:rPr lang="el-GR"/>
            <a:t>ΗΛΙΑΣ</a:t>
          </a:r>
        </a:p>
      </dgm:t>
    </dgm:pt>
    <dgm:pt modelId="{85E521DF-AC6E-48A3-88C6-C184E55B7EB2}" type="parTrans" cxnId="{F424A39C-0B2D-4BC9-94B5-9BAB4B2A8E4C}">
      <dgm:prSet/>
      <dgm:spPr/>
      <dgm:t>
        <a:bodyPr/>
        <a:lstStyle/>
        <a:p>
          <a:endParaRPr lang="el-GR"/>
        </a:p>
      </dgm:t>
    </dgm:pt>
    <dgm:pt modelId="{768703AF-6C57-4717-AD8E-6348A58A68F2}" type="sibTrans" cxnId="{F424A39C-0B2D-4BC9-94B5-9BAB4B2A8E4C}">
      <dgm:prSet/>
      <dgm:spPr/>
      <dgm:t>
        <a:bodyPr/>
        <a:lstStyle/>
        <a:p>
          <a:endParaRPr lang="el-GR"/>
        </a:p>
      </dgm:t>
    </dgm:pt>
    <dgm:pt modelId="{AF1F8CCA-45DC-45A4-9690-D94724187DC7}" type="asst">
      <dgm:prSet phldrT="[Κείμενο]"/>
      <dgm:spPr/>
      <dgm:t>
        <a:bodyPr/>
        <a:lstStyle/>
        <a:p>
          <a:r>
            <a:rPr lang="el-GR"/>
            <a:t>ΚΑΤΕΡΙΝΑ</a:t>
          </a:r>
        </a:p>
      </dgm:t>
    </dgm:pt>
    <dgm:pt modelId="{616257EF-E962-4382-ACAF-E6B10A73CA45}" type="parTrans" cxnId="{A9C4CAF1-984F-4374-9576-30972BD1FD2D}">
      <dgm:prSet/>
      <dgm:spPr/>
      <dgm:t>
        <a:bodyPr/>
        <a:lstStyle/>
        <a:p>
          <a:endParaRPr lang="el-GR"/>
        </a:p>
      </dgm:t>
    </dgm:pt>
    <dgm:pt modelId="{FA89D029-AE5F-4EA2-AFF2-4C6B6595C06D}" type="sibTrans" cxnId="{A9C4CAF1-984F-4374-9576-30972BD1FD2D}">
      <dgm:prSet/>
      <dgm:spPr/>
      <dgm:t>
        <a:bodyPr/>
        <a:lstStyle/>
        <a:p>
          <a:endParaRPr lang="el-GR"/>
        </a:p>
      </dgm:t>
    </dgm:pt>
    <dgm:pt modelId="{8FDCDBC6-1ACF-4086-AD6C-14835DC6830C}">
      <dgm:prSet phldrT="[Κείμενο]"/>
      <dgm:spPr/>
      <dgm:t>
        <a:bodyPr/>
        <a:lstStyle/>
        <a:p>
          <a:r>
            <a:rPr lang="el-GR"/>
            <a:t>ΕΦΗ</a:t>
          </a:r>
        </a:p>
      </dgm:t>
    </dgm:pt>
    <dgm:pt modelId="{770A3802-A020-45B9-84B5-13FC94705022}" type="parTrans" cxnId="{EF6CA059-4DF4-4A46-9ECF-073F5AE88B84}">
      <dgm:prSet/>
      <dgm:spPr/>
      <dgm:t>
        <a:bodyPr/>
        <a:lstStyle/>
        <a:p>
          <a:endParaRPr lang="el-GR"/>
        </a:p>
      </dgm:t>
    </dgm:pt>
    <dgm:pt modelId="{1DCA1C17-792E-42AC-957E-B9D8FE215183}" type="sibTrans" cxnId="{EF6CA059-4DF4-4A46-9ECF-073F5AE88B84}">
      <dgm:prSet/>
      <dgm:spPr/>
      <dgm:t>
        <a:bodyPr/>
        <a:lstStyle/>
        <a:p>
          <a:endParaRPr lang="el-GR"/>
        </a:p>
      </dgm:t>
    </dgm:pt>
    <dgm:pt modelId="{68D245E2-D9B8-4BD2-B1F6-E271024E1272}">
      <dgm:prSet phldrT="[Κείμενο]"/>
      <dgm:spPr/>
      <dgm:t>
        <a:bodyPr/>
        <a:lstStyle/>
        <a:p>
          <a:r>
            <a:rPr lang="el-GR"/>
            <a:t>ΣΤΑΥΡΟΣ</a:t>
          </a:r>
        </a:p>
      </dgm:t>
    </dgm:pt>
    <dgm:pt modelId="{8FC7FA7C-841B-4ACA-82F7-DA495C145AC0}" type="parTrans" cxnId="{CC42D761-C1FA-414D-823B-F1D064A5D4CB}">
      <dgm:prSet/>
      <dgm:spPr/>
      <dgm:t>
        <a:bodyPr/>
        <a:lstStyle/>
        <a:p>
          <a:endParaRPr lang="el-GR"/>
        </a:p>
      </dgm:t>
    </dgm:pt>
    <dgm:pt modelId="{2886B7E6-9380-411D-AAA5-6EFA2552A087}" type="sibTrans" cxnId="{CC42D761-C1FA-414D-823B-F1D064A5D4CB}">
      <dgm:prSet/>
      <dgm:spPr/>
      <dgm:t>
        <a:bodyPr/>
        <a:lstStyle/>
        <a:p>
          <a:endParaRPr lang="el-GR"/>
        </a:p>
      </dgm:t>
    </dgm:pt>
    <dgm:pt modelId="{9B7EEC3A-169B-44F3-97F9-10A8FC39A501}">
      <dgm:prSet phldrT="[Κείμενο]"/>
      <dgm:spPr/>
      <dgm:t>
        <a:bodyPr/>
        <a:lstStyle/>
        <a:p>
          <a:r>
            <a:rPr lang="el-GR"/>
            <a:t>ΧΡΗΣΤΟΣ</a:t>
          </a:r>
        </a:p>
      </dgm:t>
    </dgm:pt>
    <dgm:pt modelId="{DF868731-BE38-4F94-8562-EFC4B00373A5}" type="parTrans" cxnId="{D2AF9F74-F11F-4A68-B8C6-260CB93189D0}">
      <dgm:prSet/>
      <dgm:spPr/>
      <dgm:t>
        <a:bodyPr/>
        <a:lstStyle/>
        <a:p>
          <a:endParaRPr lang="el-GR"/>
        </a:p>
      </dgm:t>
    </dgm:pt>
    <dgm:pt modelId="{428939FF-A5CF-4472-8154-9EFFE874D015}" type="sibTrans" cxnId="{D2AF9F74-F11F-4A68-B8C6-260CB93189D0}">
      <dgm:prSet/>
      <dgm:spPr/>
      <dgm:t>
        <a:bodyPr/>
        <a:lstStyle/>
        <a:p>
          <a:endParaRPr lang="el-GR"/>
        </a:p>
      </dgm:t>
    </dgm:pt>
    <dgm:pt modelId="{3BBFA524-4AC5-49B6-BBBE-C12B1B52633C}" type="pres">
      <dgm:prSet presAssocID="{611EB316-30BC-45F4-B99D-A5F338672FA3}" presName="hierChild1" presStyleCnt="0">
        <dgm:presLayoutVars>
          <dgm:orgChart val="1"/>
          <dgm:chPref val="1"/>
          <dgm:dir/>
          <dgm:animOne val="branch"/>
          <dgm:animLvl val="lvl"/>
          <dgm:resizeHandles/>
        </dgm:presLayoutVars>
      </dgm:prSet>
      <dgm:spPr/>
    </dgm:pt>
    <dgm:pt modelId="{80B50681-9F44-44B0-8945-5C72EA8D91BF}" type="pres">
      <dgm:prSet presAssocID="{23E4E82F-0B2B-40F9-BCF0-5EE238AC45C2}" presName="hierRoot1" presStyleCnt="0">
        <dgm:presLayoutVars>
          <dgm:hierBranch val="init"/>
        </dgm:presLayoutVars>
      </dgm:prSet>
      <dgm:spPr/>
    </dgm:pt>
    <dgm:pt modelId="{017EC779-11F0-48D6-84FF-B48E38AFFE33}" type="pres">
      <dgm:prSet presAssocID="{23E4E82F-0B2B-40F9-BCF0-5EE238AC45C2}" presName="rootComposite1" presStyleCnt="0"/>
      <dgm:spPr/>
    </dgm:pt>
    <dgm:pt modelId="{BF0D7BDE-644E-4F95-91E7-1F4ACC08A167}" type="pres">
      <dgm:prSet presAssocID="{23E4E82F-0B2B-40F9-BCF0-5EE238AC45C2}" presName="rootText1" presStyleLbl="node0" presStyleIdx="0" presStyleCnt="1">
        <dgm:presLayoutVars>
          <dgm:chPref val="3"/>
        </dgm:presLayoutVars>
      </dgm:prSet>
      <dgm:spPr/>
      <dgm:t>
        <a:bodyPr/>
        <a:lstStyle/>
        <a:p>
          <a:endParaRPr lang="el-GR"/>
        </a:p>
      </dgm:t>
    </dgm:pt>
    <dgm:pt modelId="{23FAE937-5467-4BDB-8CCB-657EA6BA4D07}" type="pres">
      <dgm:prSet presAssocID="{23E4E82F-0B2B-40F9-BCF0-5EE238AC45C2}" presName="rootConnector1" presStyleLbl="node1" presStyleIdx="0" presStyleCnt="0"/>
      <dgm:spPr/>
    </dgm:pt>
    <dgm:pt modelId="{8A7157D4-717D-4E37-9C03-09C244D3A542}" type="pres">
      <dgm:prSet presAssocID="{23E4E82F-0B2B-40F9-BCF0-5EE238AC45C2}" presName="hierChild2" presStyleCnt="0"/>
      <dgm:spPr/>
    </dgm:pt>
    <dgm:pt modelId="{3D900C51-103D-4A6B-87F9-FA72830E5A3E}" type="pres">
      <dgm:prSet presAssocID="{770A3802-A020-45B9-84B5-13FC94705022}" presName="Name37" presStyleLbl="parChTrans1D2" presStyleIdx="0" presStyleCnt="4"/>
      <dgm:spPr/>
    </dgm:pt>
    <dgm:pt modelId="{B0880D1A-CD88-4D28-BAC6-13C7EE69DED5}" type="pres">
      <dgm:prSet presAssocID="{8FDCDBC6-1ACF-4086-AD6C-14835DC6830C}" presName="hierRoot2" presStyleCnt="0">
        <dgm:presLayoutVars>
          <dgm:hierBranch val="init"/>
        </dgm:presLayoutVars>
      </dgm:prSet>
      <dgm:spPr/>
    </dgm:pt>
    <dgm:pt modelId="{C48DAD54-A155-4F62-8DE1-DD256E6DEB58}" type="pres">
      <dgm:prSet presAssocID="{8FDCDBC6-1ACF-4086-AD6C-14835DC6830C}" presName="rootComposite" presStyleCnt="0"/>
      <dgm:spPr/>
    </dgm:pt>
    <dgm:pt modelId="{D1DFC415-AC7F-4422-9F7B-8D138029F301}" type="pres">
      <dgm:prSet presAssocID="{8FDCDBC6-1ACF-4086-AD6C-14835DC6830C}" presName="rootText" presStyleLbl="node2" presStyleIdx="0" presStyleCnt="3">
        <dgm:presLayoutVars>
          <dgm:chPref val="3"/>
        </dgm:presLayoutVars>
      </dgm:prSet>
      <dgm:spPr/>
    </dgm:pt>
    <dgm:pt modelId="{39895462-B484-4D8E-9C27-12D6C7F74C3E}" type="pres">
      <dgm:prSet presAssocID="{8FDCDBC6-1ACF-4086-AD6C-14835DC6830C}" presName="rootConnector" presStyleLbl="node2" presStyleIdx="0" presStyleCnt="3"/>
      <dgm:spPr/>
    </dgm:pt>
    <dgm:pt modelId="{50B0EA0B-1DDA-4DD2-9277-FCB0B19EB108}" type="pres">
      <dgm:prSet presAssocID="{8FDCDBC6-1ACF-4086-AD6C-14835DC6830C}" presName="hierChild4" presStyleCnt="0"/>
      <dgm:spPr/>
    </dgm:pt>
    <dgm:pt modelId="{6EBB5867-276D-400F-9052-0D27D2388021}" type="pres">
      <dgm:prSet presAssocID="{8FDCDBC6-1ACF-4086-AD6C-14835DC6830C}" presName="hierChild5" presStyleCnt="0"/>
      <dgm:spPr/>
    </dgm:pt>
    <dgm:pt modelId="{B80B36EA-4C98-4B0E-B4CE-C30E41875E53}" type="pres">
      <dgm:prSet presAssocID="{8FC7FA7C-841B-4ACA-82F7-DA495C145AC0}" presName="Name37" presStyleLbl="parChTrans1D2" presStyleIdx="1" presStyleCnt="4"/>
      <dgm:spPr/>
    </dgm:pt>
    <dgm:pt modelId="{D7AB1EA7-567F-4D84-95C1-120628BA32D7}" type="pres">
      <dgm:prSet presAssocID="{68D245E2-D9B8-4BD2-B1F6-E271024E1272}" presName="hierRoot2" presStyleCnt="0">
        <dgm:presLayoutVars>
          <dgm:hierBranch val="init"/>
        </dgm:presLayoutVars>
      </dgm:prSet>
      <dgm:spPr/>
    </dgm:pt>
    <dgm:pt modelId="{74939674-0747-4DCB-877B-B37F3954457E}" type="pres">
      <dgm:prSet presAssocID="{68D245E2-D9B8-4BD2-B1F6-E271024E1272}" presName="rootComposite" presStyleCnt="0"/>
      <dgm:spPr/>
    </dgm:pt>
    <dgm:pt modelId="{B6139607-9905-454D-99E3-8A49DFEE62D8}" type="pres">
      <dgm:prSet presAssocID="{68D245E2-D9B8-4BD2-B1F6-E271024E1272}" presName="rootText" presStyleLbl="node2" presStyleIdx="1" presStyleCnt="3">
        <dgm:presLayoutVars>
          <dgm:chPref val="3"/>
        </dgm:presLayoutVars>
      </dgm:prSet>
      <dgm:spPr/>
    </dgm:pt>
    <dgm:pt modelId="{AB2BDE97-2672-4DA3-B89C-26714934B8CE}" type="pres">
      <dgm:prSet presAssocID="{68D245E2-D9B8-4BD2-B1F6-E271024E1272}" presName="rootConnector" presStyleLbl="node2" presStyleIdx="1" presStyleCnt="3"/>
      <dgm:spPr/>
    </dgm:pt>
    <dgm:pt modelId="{3DED5D58-BDE0-4C69-AED6-E826F378535F}" type="pres">
      <dgm:prSet presAssocID="{68D245E2-D9B8-4BD2-B1F6-E271024E1272}" presName="hierChild4" presStyleCnt="0"/>
      <dgm:spPr/>
    </dgm:pt>
    <dgm:pt modelId="{C392C26F-E436-4E30-AC91-90D0F5A7BA7F}" type="pres">
      <dgm:prSet presAssocID="{68D245E2-D9B8-4BD2-B1F6-E271024E1272}" presName="hierChild5" presStyleCnt="0"/>
      <dgm:spPr/>
    </dgm:pt>
    <dgm:pt modelId="{560D13D1-AE5E-449F-95AE-02C3A8721997}" type="pres">
      <dgm:prSet presAssocID="{DF868731-BE38-4F94-8562-EFC4B00373A5}" presName="Name37" presStyleLbl="parChTrans1D2" presStyleIdx="2" presStyleCnt="4"/>
      <dgm:spPr/>
    </dgm:pt>
    <dgm:pt modelId="{935372E0-83C6-446E-AD0B-40523211E662}" type="pres">
      <dgm:prSet presAssocID="{9B7EEC3A-169B-44F3-97F9-10A8FC39A501}" presName="hierRoot2" presStyleCnt="0">
        <dgm:presLayoutVars>
          <dgm:hierBranch val="init"/>
        </dgm:presLayoutVars>
      </dgm:prSet>
      <dgm:spPr/>
    </dgm:pt>
    <dgm:pt modelId="{19AB1684-3144-4E6F-8F2D-474132EB6846}" type="pres">
      <dgm:prSet presAssocID="{9B7EEC3A-169B-44F3-97F9-10A8FC39A501}" presName="rootComposite" presStyleCnt="0"/>
      <dgm:spPr/>
    </dgm:pt>
    <dgm:pt modelId="{9F2B4437-71ED-41E4-B4A9-82FF6AD3A919}" type="pres">
      <dgm:prSet presAssocID="{9B7EEC3A-169B-44F3-97F9-10A8FC39A501}" presName="rootText" presStyleLbl="node2" presStyleIdx="2" presStyleCnt="3">
        <dgm:presLayoutVars>
          <dgm:chPref val="3"/>
        </dgm:presLayoutVars>
      </dgm:prSet>
      <dgm:spPr/>
    </dgm:pt>
    <dgm:pt modelId="{E91C9281-4F14-463D-B111-68FD93CB2B6E}" type="pres">
      <dgm:prSet presAssocID="{9B7EEC3A-169B-44F3-97F9-10A8FC39A501}" presName="rootConnector" presStyleLbl="node2" presStyleIdx="2" presStyleCnt="3"/>
      <dgm:spPr/>
    </dgm:pt>
    <dgm:pt modelId="{BA949A1E-4FAF-4C5F-B8C6-A8B6D9A1BB63}" type="pres">
      <dgm:prSet presAssocID="{9B7EEC3A-169B-44F3-97F9-10A8FC39A501}" presName="hierChild4" presStyleCnt="0"/>
      <dgm:spPr/>
    </dgm:pt>
    <dgm:pt modelId="{A23771E9-5077-4CE1-B21C-618918D9EB69}" type="pres">
      <dgm:prSet presAssocID="{9B7EEC3A-169B-44F3-97F9-10A8FC39A501}" presName="hierChild5" presStyleCnt="0"/>
      <dgm:spPr/>
    </dgm:pt>
    <dgm:pt modelId="{0ED20F02-E13C-4F67-A8F7-91D14CCF90FF}" type="pres">
      <dgm:prSet presAssocID="{23E4E82F-0B2B-40F9-BCF0-5EE238AC45C2}" presName="hierChild3" presStyleCnt="0"/>
      <dgm:spPr/>
    </dgm:pt>
    <dgm:pt modelId="{8E84A794-563D-42F0-93D7-4C5E8FDD054C}" type="pres">
      <dgm:prSet presAssocID="{616257EF-E962-4382-ACAF-E6B10A73CA45}" presName="Name111" presStyleLbl="parChTrans1D2" presStyleIdx="3" presStyleCnt="4"/>
      <dgm:spPr/>
    </dgm:pt>
    <dgm:pt modelId="{794DB954-418B-4F39-BCAF-2224939B1062}" type="pres">
      <dgm:prSet presAssocID="{AF1F8CCA-45DC-45A4-9690-D94724187DC7}" presName="hierRoot3" presStyleCnt="0">
        <dgm:presLayoutVars>
          <dgm:hierBranch val="init"/>
        </dgm:presLayoutVars>
      </dgm:prSet>
      <dgm:spPr/>
    </dgm:pt>
    <dgm:pt modelId="{E6551576-5F9A-4E0C-A7AF-61950814C1F5}" type="pres">
      <dgm:prSet presAssocID="{AF1F8CCA-45DC-45A4-9690-D94724187DC7}" presName="rootComposite3" presStyleCnt="0"/>
      <dgm:spPr/>
    </dgm:pt>
    <dgm:pt modelId="{5F618C31-F0D9-44E7-819B-6C9561162D50}" type="pres">
      <dgm:prSet presAssocID="{AF1F8CCA-45DC-45A4-9690-D94724187DC7}" presName="rootText3" presStyleLbl="asst1" presStyleIdx="0" presStyleCnt="1">
        <dgm:presLayoutVars>
          <dgm:chPref val="3"/>
        </dgm:presLayoutVars>
      </dgm:prSet>
      <dgm:spPr/>
    </dgm:pt>
    <dgm:pt modelId="{3D6D3FFC-CF80-4F5B-BE52-AAA6DE0B92BF}" type="pres">
      <dgm:prSet presAssocID="{AF1F8CCA-45DC-45A4-9690-D94724187DC7}" presName="rootConnector3" presStyleLbl="asst1" presStyleIdx="0" presStyleCnt="1"/>
      <dgm:spPr/>
    </dgm:pt>
    <dgm:pt modelId="{8E9235C1-C25E-41DD-95D2-86180479E060}" type="pres">
      <dgm:prSet presAssocID="{AF1F8CCA-45DC-45A4-9690-D94724187DC7}" presName="hierChild6" presStyleCnt="0"/>
      <dgm:spPr/>
    </dgm:pt>
    <dgm:pt modelId="{8AA11601-463A-4D5B-A018-839A4F9B172F}" type="pres">
      <dgm:prSet presAssocID="{AF1F8CCA-45DC-45A4-9690-D94724187DC7}" presName="hierChild7" presStyleCnt="0"/>
      <dgm:spPr/>
    </dgm:pt>
  </dgm:ptLst>
  <dgm:cxnLst>
    <dgm:cxn modelId="{CC42D761-C1FA-414D-823B-F1D064A5D4CB}" srcId="{23E4E82F-0B2B-40F9-BCF0-5EE238AC45C2}" destId="{68D245E2-D9B8-4BD2-B1F6-E271024E1272}" srcOrd="2" destOrd="0" parTransId="{8FC7FA7C-841B-4ACA-82F7-DA495C145AC0}" sibTransId="{2886B7E6-9380-411D-AAA5-6EFA2552A087}"/>
    <dgm:cxn modelId="{F463495F-4ACE-486A-AA80-8E9360AA9F85}" type="presOf" srcId="{611EB316-30BC-45F4-B99D-A5F338672FA3}" destId="{3BBFA524-4AC5-49B6-BBBE-C12B1B52633C}" srcOrd="0" destOrd="0" presId="urn:microsoft.com/office/officeart/2005/8/layout/orgChart1"/>
    <dgm:cxn modelId="{A9C4CAF1-984F-4374-9576-30972BD1FD2D}" srcId="{23E4E82F-0B2B-40F9-BCF0-5EE238AC45C2}" destId="{AF1F8CCA-45DC-45A4-9690-D94724187DC7}" srcOrd="0" destOrd="0" parTransId="{616257EF-E962-4382-ACAF-E6B10A73CA45}" sibTransId="{FA89D029-AE5F-4EA2-AFF2-4C6B6595C06D}"/>
    <dgm:cxn modelId="{ED1E2A3A-4170-45A8-BC7C-F238277B359E}" type="presOf" srcId="{68D245E2-D9B8-4BD2-B1F6-E271024E1272}" destId="{B6139607-9905-454D-99E3-8A49DFEE62D8}" srcOrd="0" destOrd="0" presId="urn:microsoft.com/office/officeart/2005/8/layout/orgChart1"/>
    <dgm:cxn modelId="{209AE11B-684E-4DEE-902F-5C3C165179B0}" type="presOf" srcId="{DF868731-BE38-4F94-8562-EFC4B00373A5}" destId="{560D13D1-AE5E-449F-95AE-02C3A8721997}" srcOrd="0" destOrd="0" presId="urn:microsoft.com/office/officeart/2005/8/layout/orgChart1"/>
    <dgm:cxn modelId="{780EF79A-C98E-4C16-9D04-5209ECDB9A4E}" type="presOf" srcId="{9B7EEC3A-169B-44F3-97F9-10A8FC39A501}" destId="{9F2B4437-71ED-41E4-B4A9-82FF6AD3A919}" srcOrd="0" destOrd="0" presId="urn:microsoft.com/office/officeart/2005/8/layout/orgChart1"/>
    <dgm:cxn modelId="{3FA70160-44FF-4E7B-ADE7-071E7C5F3FB2}" type="presOf" srcId="{23E4E82F-0B2B-40F9-BCF0-5EE238AC45C2}" destId="{BF0D7BDE-644E-4F95-91E7-1F4ACC08A167}" srcOrd="0" destOrd="0" presId="urn:microsoft.com/office/officeart/2005/8/layout/orgChart1"/>
    <dgm:cxn modelId="{FFDC369B-A9CB-4EFD-B289-8C40C048CDCC}" type="presOf" srcId="{68D245E2-D9B8-4BD2-B1F6-E271024E1272}" destId="{AB2BDE97-2672-4DA3-B89C-26714934B8CE}" srcOrd="1" destOrd="0" presId="urn:microsoft.com/office/officeart/2005/8/layout/orgChart1"/>
    <dgm:cxn modelId="{3041A49D-ABDF-4EF8-A924-FCBD0289559F}" type="presOf" srcId="{770A3802-A020-45B9-84B5-13FC94705022}" destId="{3D900C51-103D-4A6B-87F9-FA72830E5A3E}" srcOrd="0" destOrd="0" presId="urn:microsoft.com/office/officeart/2005/8/layout/orgChart1"/>
    <dgm:cxn modelId="{015A8942-2C48-48C2-9238-68D7E16EEFD3}" type="presOf" srcId="{8FDCDBC6-1ACF-4086-AD6C-14835DC6830C}" destId="{39895462-B484-4D8E-9C27-12D6C7F74C3E}" srcOrd="1" destOrd="0" presId="urn:microsoft.com/office/officeart/2005/8/layout/orgChart1"/>
    <dgm:cxn modelId="{DBA60649-2973-4AE8-B78F-865D5C28CA9E}" type="presOf" srcId="{AF1F8CCA-45DC-45A4-9690-D94724187DC7}" destId="{3D6D3FFC-CF80-4F5B-BE52-AAA6DE0B92BF}" srcOrd="1" destOrd="0" presId="urn:microsoft.com/office/officeart/2005/8/layout/orgChart1"/>
    <dgm:cxn modelId="{C86E2EC3-336C-40AF-9A28-3BB2867CEDD3}" type="presOf" srcId="{9B7EEC3A-169B-44F3-97F9-10A8FC39A501}" destId="{E91C9281-4F14-463D-B111-68FD93CB2B6E}" srcOrd="1" destOrd="0" presId="urn:microsoft.com/office/officeart/2005/8/layout/orgChart1"/>
    <dgm:cxn modelId="{6B0AA27F-6D1A-4B55-B8E7-C2B107AAC680}" type="presOf" srcId="{8FC7FA7C-841B-4ACA-82F7-DA495C145AC0}" destId="{B80B36EA-4C98-4B0E-B4CE-C30E41875E53}" srcOrd="0" destOrd="0" presId="urn:microsoft.com/office/officeart/2005/8/layout/orgChart1"/>
    <dgm:cxn modelId="{A081B429-B64E-4C54-B7EE-CC3725AA3B82}" type="presOf" srcId="{8FDCDBC6-1ACF-4086-AD6C-14835DC6830C}" destId="{D1DFC415-AC7F-4422-9F7B-8D138029F301}" srcOrd="0" destOrd="0" presId="urn:microsoft.com/office/officeart/2005/8/layout/orgChart1"/>
    <dgm:cxn modelId="{F424A39C-0B2D-4BC9-94B5-9BAB4B2A8E4C}" srcId="{611EB316-30BC-45F4-B99D-A5F338672FA3}" destId="{23E4E82F-0B2B-40F9-BCF0-5EE238AC45C2}" srcOrd="0" destOrd="0" parTransId="{85E521DF-AC6E-48A3-88C6-C184E55B7EB2}" sibTransId="{768703AF-6C57-4717-AD8E-6348A58A68F2}"/>
    <dgm:cxn modelId="{3BF65A33-4702-4ED0-8359-D6911FA26D21}" type="presOf" srcId="{616257EF-E962-4382-ACAF-E6B10A73CA45}" destId="{8E84A794-563D-42F0-93D7-4C5E8FDD054C}" srcOrd="0" destOrd="0" presId="urn:microsoft.com/office/officeart/2005/8/layout/orgChart1"/>
    <dgm:cxn modelId="{0D9B7539-69F3-4219-9FC0-2276FFB041C8}" type="presOf" srcId="{AF1F8CCA-45DC-45A4-9690-D94724187DC7}" destId="{5F618C31-F0D9-44E7-819B-6C9561162D50}" srcOrd="0" destOrd="0" presId="urn:microsoft.com/office/officeart/2005/8/layout/orgChart1"/>
    <dgm:cxn modelId="{D2AF9F74-F11F-4A68-B8C6-260CB93189D0}" srcId="{23E4E82F-0B2B-40F9-BCF0-5EE238AC45C2}" destId="{9B7EEC3A-169B-44F3-97F9-10A8FC39A501}" srcOrd="3" destOrd="0" parTransId="{DF868731-BE38-4F94-8562-EFC4B00373A5}" sibTransId="{428939FF-A5CF-4472-8154-9EFFE874D015}"/>
    <dgm:cxn modelId="{EF6CA059-4DF4-4A46-9ECF-073F5AE88B84}" srcId="{23E4E82F-0B2B-40F9-BCF0-5EE238AC45C2}" destId="{8FDCDBC6-1ACF-4086-AD6C-14835DC6830C}" srcOrd="1" destOrd="0" parTransId="{770A3802-A020-45B9-84B5-13FC94705022}" sibTransId="{1DCA1C17-792E-42AC-957E-B9D8FE215183}"/>
    <dgm:cxn modelId="{FB827B43-8973-49DE-ACC5-0F0703ED51CD}" type="presOf" srcId="{23E4E82F-0B2B-40F9-BCF0-5EE238AC45C2}" destId="{23FAE937-5467-4BDB-8CCB-657EA6BA4D07}" srcOrd="1" destOrd="0" presId="urn:microsoft.com/office/officeart/2005/8/layout/orgChart1"/>
    <dgm:cxn modelId="{01A7767D-35C7-4C58-BF28-68221570B0EB}" type="presParOf" srcId="{3BBFA524-4AC5-49B6-BBBE-C12B1B52633C}" destId="{80B50681-9F44-44B0-8945-5C72EA8D91BF}" srcOrd="0" destOrd="0" presId="urn:microsoft.com/office/officeart/2005/8/layout/orgChart1"/>
    <dgm:cxn modelId="{59460625-FD04-4B81-B29B-2BEB83D1D7F5}" type="presParOf" srcId="{80B50681-9F44-44B0-8945-5C72EA8D91BF}" destId="{017EC779-11F0-48D6-84FF-B48E38AFFE33}" srcOrd="0" destOrd="0" presId="urn:microsoft.com/office/officeart/2005/8/layout/orgChart1"/>
    <dgm:cxn modelId="{B4B363EA-D614-487B-A24F-660756840B4E}" type="presParOf" srcId="{017EC779-11F0-48D6-84FF-B48E38AFFE33}" destId="{BF0D7BDE-644E-4F95-91E7-1F4ACC08A167}" srcOrd="0" destOrd="0" presId="urn:microsoft.com/office/officeart/2005/8/layout/orgChart1"/>
    <dgm:cxn modelId="{37A39918-DC2F-4C3C-B6D4-3BDB842B2C8F}" type="presParOf" srcId="{017EC779-11F0-48D6-84FF-B48E38AFFE33}" destId="{23FAE937-5467-4BDB-8CCB-657EA6BA4D07}" srcOrd="1" destOrd="0" presId="urn:microsoft.com/office/officeart/2005/8/layout/orgChart1"/>
    <dgm:cxn modelId="{44D29F47-CBFD-4C1C-8223-A081CB62F6C7}" type="presParOf" srcId="{80B50681-9F44-44B0-8945-5C72EA8D91BF}" destId="{8A7157D4-717D-4E37-9C03-09C244D3A542}" srcOrd="1" destOrd="0" presId="urn:microsoft.com/office/officeart/2005/8/layout/orgChart1"/>
    <dgm:cxn modelId="{333610E1-5958-48E7-A061-784E4F69BF73}" type="presParOf" srcId="{8A7157D4-717D-4E37-9C03-09C244D3A542}" destId="{3D900C51-103D-4A6B-87F9-FA72830E5A3E}" srcOrd="0" destOrd="0" presId="urn:microsoft.com/office/officeart/2005/8/layout/orgChart1"/>
    <dgm:cxn modelId="{32734721-2E78-404C-A133-A6B860104B0B}" type="presParOf" srcId="{8A7157D4-717D-4E37-9C03-09C244D3A542}" destId="{B0880D1A-CD88-4D28-BAC6-13C7EE69DED5}" srcOrd="1" destOrd="0" presId="urn:microsoft.com/office/officeart/2005/8/layout/orgChart1"/>
    <dgm:cxn modelId="{3FC0524A-F065-4752-BDEC-8AE43F070F3C}" type="presParOf" srcId="{B0880D1A-CD88-4D28-BAC6-13C7EE69DED5}" destId="{C48DAD54-A155-4F62-8DE1-DD256E6DEB58}" srcOrd="0" destOrd="0" presId="urn:microsoft.com/office/officeart/2005/8/layout/orgChart1"/>
    <dgm:cxn modelId="{F8B658C2-6E99-4E57-89DD-80501A2ECC87}" type="presParOf" srcId="{C48DAD54-A155-4F62-8DE1-DD256E6DEB58}" destId="{D1DFC415-AC7F-4422-9F7B-8D138029F301}" srcOrd="0" destOrd="0" presId="urn:microsoft.com/office/officeart/2005/8/layout/orgChart1"/>
    <dgm:cxn modelId="{851D0878-9C89-474E-8D70-5AA71761043A}" type="presParOf" srcId="{C48DAD54-A155-4F62-8DE1-DD256E6DEB58}" destId="{39895462-B484-4D8E-9C27-12D6C7F74C3E}" srcOrd="1" destOrd="0" presId="urn:microsoft.com/office/officeart/2005/8/layout/orgChart1"/>
    <dgm:cxn modelId="{51C8455A-F233-43F1-B819-3DB29AD9E347}" type="presParOf" srcId="{B0880D1A-CD88-4D28-BAC6-13C7EE69DED5}" destId="{50B0EA0B-1DDA-4DD2-9277-FCB0B19EB108}" srcOrd="1" destOrd="0" presId="urn:microsoft.com/office/officeart/2005/8/layout/orgChart1"/>
    <dgm:cxn modelId="{6B2C3F3E-B7BB-4991-A94B-38F81BE318E1}" type="presParOf" srcId="{B0880D1A-CD88-4D28-BAC6-13C7EE69DED5}" destId="{6EBB5867-276D-400F-9052-0D27D2388021}" srcOrd="2" destOrd="0" presId="urn:microsoft.com/office/officeart/2005/8/layout/orgChart1"/>
    <dgm:cxn modelId="{66B84FFC-7C9D-4330-A142-3F6FB8ADA16B}" type="presParOf" srcId="{8A7157D4-717D-4E37-9C03-09C244D3A542}" destId="{B80B36EA-4C98-4B0E-B4CE-C30E41875E53}" srcOrd="2" destOrd="0" presId="urn:microsoft.com/office/officeart/2005/8/layout/orgChart1"/>
    <dgm:cxn modelId="{D4EE3B6F-FAD7-4320-95FC-114787390047}" type="presParOf" srcId="{8A7157D4-717D-4E37-9C03-09C244D3A542}" destId="{D7AB1EA7-567F-4D84-95C1-120628BA32D7}" srcOrd="3" destOrd="0" presId="urn:microsoft.com/office/officeart/2005/8/layout/orgChart1"/>
    <dgm:cxn modelId="{3745B9E8-7B5A-4269-831A-984F554EC667}" type="presParOf" srcId="{D7AB1EA7-567F-4D84-95C1-120628BA32D7}" destId="{74939674-0747-4DCB-877B-B37F3954457E}" srcOrd="0" destOrd="0" presId="urn:microsoft.com/office/officeart/2005/8/layout/orgChart1"/>
    <dgm:cxn modelId="{F1504419-DCDE-4A59-8333-1848F7049A3F}" type="presParOf" srcId="{74939674-0747-4DCB-877B-B37F3954457E}" destId="{B6139607-9905-454D-99E3-8A49DFEE62D8}" srcOrd="0" destOrd="0" presId="urn:microsoft.com/office/officeart/2005/8/layout/orgChart1"/>
    <dgm:cxn modelId="{E47DBBE9-A04E-4F11-AB49-7E9687F3DC54}" type="presParOf" srcId="{74939674-0747-4DCB-877B-B37F3954457E}" destId="{AB2BDE97-2672-4DA3-B89C-26714934B8CE}" srcOrd="1" destOrd="0" presId="urn:microsoft.com/office/officeart/2005/8/layout/orgChart1"/>
    <dgm:cxn modelId="{F7F759D8-1E01-4415-9259-45F046315ED0}" type="presParOf" srcId="{D7AB1EA7-567F-4D84-95C1-120628BA32D7}" destId="{3DED5D58-BDE0-4C69-AED6-E826F378535F}" srcOrd="1" destOrd="0" presId="urn:microsoft.com/office/officeart/2005/8/layout/orgChart1"/>
    <dgm:cxn modelId="{E7586C8D-FE9E-4D19-9C6F-A380D4DA4979}" type="presParOf" srcId="{D7AB1EA7-567F-4D84-95C1-120628BA32D7}" destId="{C392C26F-E436-4E30-AC91-90D0F5A7BA7F}" srcOrd="2" destOrd="0" presId="urn:microsoft.com/office/officeart/2005/8/layout/orgChart1"/>
    <dgm:cxn modelId="{C6EC2A28-EC3E-4FD4-A524-65F9A4B030D9}" type="presParOf" srcId="{8A7157D4-717D-4E37-9C03-09C244D3A542}" destId="{560D13D1-AE5E-449F-95AE-02C3A8721997}" srcOrd="4" destOrd="0" presId="urn:microsoft.com/office/officeart/2005/8/layout/orgChart1"/>
    <dgm:cxn modelId="{E54ABE5A-47C4-43AA-B1FB-E27E45C32004}" type="presParOf" srcId="{8A7157D4-717D-4E37-9C03-09C244D3A542}" destId="{935372E0-83C6-446E-AD0B-40523211E662}" srcOrd="5" destOrd="0" presId="urn:microsoft.com/office/officeart/2005/8/layout/orgChart1"/>
    <dgm:cxn modelId="{01B45DB2-729D-45C9-B0CF-D0565F3A5511}" type="presParOf" srcId="{935372E0-83C6-446E-AD0B-40523211E662}" destId="{19AB1684-3144-4E6F-8F2D-474132EB6846}" srcOrd="0" destOrd="0" presId="urn:microsoft.com/office/officeart/2005/8/layout/orgChart1"/>
    <dgm:cxn modelId="{35E9DEC7-04D3-47D5-87C1-0E9AA1F88F26}" type="presParOf" srcId="{19AB1684-3144-4E6F-8F2D-474132EB6846}" destId="{9F2B4437-71ED-41E4-B4A9-82FF6AD3A919}" srcOrd="0" destOrd="0" presId="urn:microsoft.com/office/officeart/2005/8/layout/orgChart1"/>
    <dgm:cxn modelId="{81B2E498-5B8E-40E1-BA3C-61315694BB57}" type="presParOf" srcId="{19AB1684-3144-4E6F-8F2D-474132EB6846}" destId="{E91C9281-4F14-463D-B111-68FD93CB2B6E}" srcOrd="1" destOrd="0" presId="urn:microsoft.com/office/officeart/2005/8/layout/orgChart1"/>
    <dgm:cxn modelId="{51822043-72B2-4A83-A4A5-ACA1777F5D88}" type="presParOf" srcId="{935372E0-83C6-446E-AD0B-40523211E662}" destId="{BA949A1E-4FAF-4C5F-B8C6-A8B6D9A1BB63}" srcOrd="1" destOrd="0" presId="urn:microsoft.com/office/officeart/2005/8/layout/orgChart1"/>
    <dgm:cxn modelId="{3A1A84CC-6BE2-496F-8DF4-6B7B5999CA6A}" type="presParOf" srcId="{935372E0-83C6-446E-AD0B-40523211E662}" destId="{A23771E9-5077-4CE1-B21C-618918D9EB69}" srcOrd="2" destOrd="0" presId="urn:microsoft.com/office/officeart/2005/8/layout/orgChart1"/>
    <dgm:cxn modelId="{806C9DFA-274C-4EC4-9EDB-6C7AEF38E762}" type="presParOf" srcId="{80B50681-9F44-44B0-8945-5C72EA8D91BF}" destId="{0ED20F02-E13C-4F67-A8F7-91D14CCF90FF}" srcOrd="2" destOrd="0" presId="urn:microsoft.com/office/officeart/2005/8/layout/orgChart1"/>
    <dgm:cxn modelId="{B6024E10-E330-4DA4-AD92-AF9BFF562EBD}" type="presParOf" srcId="{0ED20F02-E13C-4F67-A8F7-91D14CCF90FF}" destId="{8E84A794-563D-42F0-93D7-4C5E8FDD054C}" srcOrd="0" destOrd="0" presId="urn:microsoft.com/office/officeart/2005/8/layout/orgChart1"/>
    <dgm:cxn modelId="{E6889DB0-94BC-44A5-99C0-EDB0635F3E13}" type="presParOf" srcId="{0ED20F02-E13C-4F67-A8F7-91D14CCF90FF}" destId="{794DB954-418B-4F39-BCAF-2224939B1062}" srcOrd="1" destOrd="0" presId="urn:microsoft.com/office/officeart/2005/8/layout/orgChart1"/>
    <dgm:cxn modelId="{C5760E26-4361-4BAE-A7D0-2A0EE7BADE1C}" type="presParOf" srcId="{794DB954-418B-4F39-BCAF-2224939B1062}" destId="{E6551576-5F9A-4E0C-A7AF-61950814C1F5}" srcOrd="0" destOrd="0" presId="urn:microsoft.com/office/officeart/2005/8/layout/orgChart1"/>
    <dgm:cxn modelId="{A6DEEF6F-B15D-4E01-B626-33305ED39182}" type="presParOf" srcId="{E6551576-5F9A-4E0C-A7AF-61950814C1F5}" destId="{5F618C31-F0D9-44E7-819B-6C9561162D50}" srcOrd="0" destOrd="0" presId="urn:microsoft.com/office/officeart/2005/8/layout/orgChart1"/>
    <dgm:cxn modelId="{7A51D9F2-67DF-49D8-BB73-EB0331A8D355}" type="presParOf" srcId="{E6551576-5F9A-4E0C-A7AF-61950814C1F5}" destId="{3D6D3FFC-CF80-4F5B-BE52-AAA6DE0B92BF}" srcOrd="1" destOrd="0" presId="urn:microsoft.com/office/officeart/2005/8/layout/orgChart1"/>
    <dgm:cxn modelId="{67B826E5-CD4A-4793-9A21-81D6176A09DA}" type="presParOf" srcId="{794DB954-418B-4F39-BCAF-2224939B1062}" destId="{8E9235C1-C25E-41DD-95D2-86180479E060}" srcOrd="1" destOrd="0" presId="urn:microsoft.com/office/officeart/2005/8/layout/orgChart1"/>
    <dgm:cxn modelId="{5C0986C1-A508-462E-B096-6D7B958A1449}" type="presParOf" srcId="{794DB954-418B-4F39-BCAF-2224939B1062}" destId="{8AA11601-463A-4D5B-A018-839A4F9B172F}"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84A794-563D-42F0-93D7-4C5E8FDD054C}">
      <dsp:nvSpPr>
        <dsp:cNvPr id="0" name=""/>
        <dsp:cNvSpPr/>
      </dsp:nvSpPr>
      <dsp:spPr>
        <a:xfrm>
          <a:off x="2280349" y="763855"/>
          <a:ext cx="149160" cy="653464"/>
        </a:xfrm>
        <a:custGeom>
          <a:avLst/>
          <a:gdLst/>
          <a:ahLst/>
          <a:cxnLst/>
          <a:rect l="0" t="0" r="0" b="0"/>
          <a:pathLst>
            <a:path>
              <a:moveTo>
                <a:pt x="149160" y="0"/>
              </a:moveTo>
              <a:lnTo>
                <a:pt x="149160" y="653464"/>
              </a:lnTo>
              <a:lnTo>
                <a:pt x="0" y="6534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0D13D1-AE5E-449F-95AE-02C3A8721997}">
      <dsp:nvSpPr>
        <dsp:cNvPr id="0" name=""/>
        <dsp:cNvSpPr/>
      </dsp:nvSpPr>
      <dsp:spPr>
        <a:xfrm>
          <a:off x="2429509" y="763855"/>
          <a:ext cx="1718896" cy="1306929"/>
        </a:xfrm>
        <a:custGeom>
          <a:avLst/>
          <a:gdLst/>
          <a:ahLst/>
          <a:cxnLst/>
          <a:rect l="0" t="0" r="0" b="0"/>
          <a:pathLst>
            <a:path>
              <a:moveTo>
                <a:pt x="0" y="0"/>
              </a:moveTo>
              <a:lnTo>
                <a:pt x="0" y="1157768"/>
              </a:lnTo>
              <a:lnTo>
                <a:pt x="1718896" y="1157768"/>
              </a:lnTo>
              <a:lnTo>
                <a:pt x="1718896" y="13069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0B36EA-4C98-4B0E-B4CE-C30E41875E53}">
      <dsp:nvSpPr>
        <dsp:cNvPr id="0" name=""/>
        <dsp:cNvSpPr/>
      </dsp:nvSpPr>
      <dsp:spPr>
        <a:xfrm>
          <a:off x="2383790" y="763855"/>
          <a:ext cx="91440" cy="1306929"/>
        </a:xfrm>
        <a:custGeom>
          <a:avLst/>
          <a:gdLst/>
          <a:ahLst/>
          <a:cxnLst/>
          <a:rect l="0" t="0" r="0" b="0"/>
          <a:pathLst>
            <a:path>
              <a:moveTo>
                <a:pt x="45720" y="0"/>
              </a:moveTo>
              <a:lnTo>
                <a:pt x="45720" y="13069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900C51-103D-4A6B-87F9-FA72830E5A3E}">
      <dsp:nvSpPr>
        <dsp:cNvPr id="0" name=""/>
        <dsp:cNvSpPr/>
      </dsp:nvSpPr>
      <dsp:spPr>
        <a:xfrm>
          <a:off x="710613" y="763855"/>
          <a:ext cx="1718896" cy="1306929"/>
        </a:xfrm>
        <a:custGeom>
          <a:avLst/>
          <a:gdLst/>
          <a:ahLst/>
          <a:cxnLst/>
          <a:rect l="0" t="0" r="0" b="0"/>
          <a:pathLst>
            <a:path>
              <a:moveTo>
                <a:pt x="1718896" y="0"/>
              </a:moveTo>
              <a:lnTo>
                <a:pt x="1718896" y="1157768"/>
              </a:lnTo>
              <a:lnTo>
                <a:pt x="0" y="1157768"/>
              </a:lnTo>
              <a:lnTo>
                <a:pt x="0" y="13069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0D7BDE-644E-4F95-91E7-1F4ACC08A167}">
      <dsp:nvSpPr>
        <dsp:cNvPr id="0" name=""/>
        <dsp:cNvSpPr/>
      </dsp:nvSpPr>
      <dsp:spPr>
        <a:xfrm>
          <a:off x="1719222" y="53567"/>
          <a:ext cx="1420575" cy="7102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l-GR" sz="2700" kern="1200"/>
            <a:t>ΗΛΙΑΣ</a:t>
          </a:r>
        </a:p>
      </dsp:txBody>
      <dsp:txXfrm>
        <a:off x="1719222" y="53567"/>
        <a:ext cx="1420575" cy="710287"/>
      </dsp:txXfrm>
    </dsp:sp>
    <dsp:sp modelId="{D1DFC415-AC7F-4422-9F7B-8D138029F301}">
      <dsp:nvSpPr>
        <dsp:cNvPr id="0" name=""/>
        <dsp:cNvSpPr/>
      </dsp:nvSpPr>
      <dsp:spPr>
        <a:xfrm>
          <a:off x="326" y="2070784"/>
          <a:ext cx="1420575" cy="7102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l-GR" sz="2700" kern="1200"/>
            <a:t>ΕΦΗ</a:t>
          </a:r>
        </a:p>
      </dsp:txBody>
      <dsp:txXfrm>
        <a:off x="326" y="2070784"/>
        <a:ext cx="1420575" cy="710287"/>
      </dsp:txXfrm>
    </dsp:sp>
    <dsp:sp modelId="{B6139607-9905-454D-99E3-8A49DFEE62D8}">
      <dsp:nvSpPr>
        <dsp:cNvPr id="0" name=""/>
        <dsp:cNvSpPr/>
      </dsp:nvSpPr>
      <dsp:spPr>
        <a:xfrm>
          <a:off x="1719222" y="2070784"/>
          <a:ext cx="1420575" cy="7102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l-GR" sz="2700" kern="1200"/>
            <a:t>ΣΤΑΥΡΟΣ</a:t>
          </a:r>
        </a:p>
      </dsp:txBody>
      <dsp:txXfrm>
        <a:off x="1719222" y="2070784"/>
        <a:ext cx="1420575" cy="710287"/>
      </dsp:txXfrm>
    </dsp:sp>
    <dsp:sp modelId="{9F2B4437-71ED-41E4-B4A9-82FF6AD3A919}">
      <dsp:nvSpPr>
        <dsp:cNvPr id="0" name=""/>
        <dsp:cNvSpPr/>
      </dsp:nvSpPr>
      <dsp:spPr>
        <a:xfrm>
          <a:off x="3438118" y="2070784"/>
          <a:ext cx="1420575" cy="7102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l-GR" sz="2700" kern="1200"/>
            <a:t>ΧΡΗΣΤΟΣ</a:t>
          </a:r>
        </a:p>
      </dsp:txBody>
      <dsp:txXfrm>
        <a:off x="3438118" y="2070784"/>
        <a:ext cx="1420575" cy="710287"/>
      </dsp:txXfrm>
    </dsp:sp>
    <dsp:sp modelId="{5F618C31-F0D9-44E7-819B-6C9561162D50}">
      <dsp:nvSpPr>
        <dsp:cNvPr id="0" name=""/>
        <dsp:cNvSpPr/>
      </dsp:nvSpPr>
      <dsp:spPr>
        <a:xfrm>
          <a:off x="859774" y="1062176"/>
          <a:ext cx="1420575" cy="7102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r>
            <a:rPr lang="el-GR" sz="2700" kern="1200"/>
            <a:t>ΚΑΤΕΡΙΝΑ</a:t>
          </a:r>
        </a:p>
      </dsp:txBody>
      <dsp:txXfrm>
        <a:off x="859774" y="1062176"/>
        <a:ext cx="1420575" cy="71028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B7B"/>
    <w:rsid w:val="006B5B7B"/>
    <w:rsid w:val="00C137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AE2197BC584D05807472822265A083">
    <w:name w:val="8DAE2197BC584D05807472822265A083"/>
    <w:rsid w:val="006B5B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AE2197BC584D05807472822265A083">
    <w:name w:val="8DAE2197BC584D05807472822265A083"/>
    <w:rsid w:val="006B5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72819-D967-48B2-B731-537B55D4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Pages>
  <Words>1407</Words>
  <Characters>7604</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2018-03-26T18:00:00Z</dcterms:created>
  <dcterms:modified xsi:type="dcterms:W3CDTF">2018-03-26T21:09:00Z</dcterms:modified>
</cp:coreProperties>
</file>